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672EF" w14:textId="77777777" w:rsidR="009A10BF" w:rsidRDefault="009A10BF" w:rsidP="00827786">
      <w:pPr>
        <w:tabs>
          <w:tab w:val="center" w:pos="4252"/>
          <w:tab w:val="right" w:pos="8504"/>
        </w:tabs>
        <w:rPr>
          <w:rFonts w:ascii="Arial" w:hAnsi="Arial" w:cs="Arial"/>
          <w:b/>
          <w:spacing w:val="-3"/>
          <w:sz w:val="18"/>
          <w:szCs w:val="18"/>
          <w:lang w:val="es-AR" w:eastAsia="es-ES"/>
        </w:rPr>
      </w:pPr>
    </w:p>
    <w:p w14:paraId="4D4B2B74" w14:textId="259576AC" w:rsidR="00827786" w:rsidRPr="00827786" w:rsidRDefault="00827786" w:rsidP="00827786">
      <w:pPr>
        <w:tabs>
          <w:tab w:val="center" w:pos="4252"/>
          <w:tab w:val="right" w:pos="8504"/>
        </w:tabs>
        <w:rPr>
          <w:rFonts w:ascii="Arial" w:hAnsi="Arial" w:cs="Arial"/>
          <w:b/>
          <w:spacing w:val="-3"/>
          <w:sz w:val="18"/>
          <w:szCs w:val="18"/>
          <w:lang w:val="es-AR" w:eastAsia="es-ES"/>
        </w:rPr>
      </w:pPr>
      <w:r w:rsidRPr="00827786">
        <w:rPr>
          <w:rFonts w:ascii="Arial" w:hAnsi="Arial" w:cs="Arial"/>
          <w:b/>
          <w:spacing w:val="-3"/>
          <w:sz w:val="18"/>
          <w:szCs w:val="18"/>
          <w:lang w:val="es-AR" w:eastAsia="es-ES"/>
        </w:rPr>
        <w:t xml:space="preserve">Página </w:t>
      </w:r>
      <w:r w:rsidRPr="00A17CE7">
        <w:rPr>
          <w:rFonts w:ascii="Arial" w:hAnsi="Arial" w:cs="Arial"/>
          <w:b/>
          <w:spacing w:val="-3"/>
          <w:sz w:val="18"/>
          <w:szCs w:val="18"/>
          <w:lang w:val="es-AR" w:eastAsia="es-ES"/>
        </w:rPr>
        <w:t>XXX</w:t>
      </w:r>
    </w:p>
    <w:p w14:paraId="395D4784" w14:textId="77777777" w:rsidR="00D21EBE" w:rsidRDefault="00D21EBE" w:rsidP="2166754F">
      <w:pPr>
        <w:jc w:val="both"/>
        <w:rPr>
          <w:rFonts w:ascii="Arial" w:hAnsi="Arial"/>
        </w:rPr>
      </w:pPr>
    </w:p>
    <w:tbl>
      <w:tblPr>
        <w:tblW w:w="9555" w:type="dxa"/>
        <w:tblInd w:w="-5" w:type="dxa"/>
        <w:tblLayout w:type="fixed"/>
        <w:tblCellMar>
          <w:left w:w="70" w:type="dxa"/>
          <w:right w:w="70" w:type="dxa"/>
        </w:tblCellMar>
        <w:tblLook w:val="0000" w:firstRow="0" w:lastRow="0" w:firstColumn="0" w:lastColumn="0" w:noHBand="0" w:noVBand="0"/>
      </w:tblPr>
      <w:tblGrid>
        <w:gridCol w:w="4258"/>
        <w:gridCol w:w="5297"/>
      </w:tblGrid>
      <w:tr w:rsidR="004751F2" w:rsidRPr="00827786" w14:paraId="210C678B" w14:textId="77777777" w:rsidTr="009A10BF">
        <w:tc>
          <w:tcPr>
            <w:tcW w:w="4258" w:type="dxa"/>
            <w:tcBorders>
              <w:left w:val="single" w:sz="4" w:space="0" w:color="auto"/>
            </w:tcBorders>
          </w:tcPr>
          <w:p w14:paraId="6A92C886" w14:textId="77777777" w:rsidR="004751F2" w:rsidRPr="00827786" w:rsidRDefault="004751F2" w:rsidP="00144393">
            <w:pPr>
              <w:jc w:val="both"/>
              <w:rPr>
                <w:rFonts w:ascii="Arial" w:hAnsi="Arial"/>
                <w:b/>
                <w:sz w:val="20"/>
                <w:szCs w:val="20"/>
              </w:rPr>
            </w:pPr>
            <w:r w:rsidRPr="00827786">
              <w:rPr>
                <w:rFonts w:ascii="Arial" w:hAnsi="Arial"/>
                <w:b/>
                <w:sz w:val="20"/>
                <w:szCs w:val="20"/>
              </w:rPr>
              <w:t>TEMA:</w:t>
            </w:r>
          </w:p>
        </w:tc>
        <w:tc>
          <w:tcPr>
            <w:tcW w:w="5297" w:type="dxa"/>
          </w:tcPr>
          <w:p w14:paraId="1C23B611" w14:textId="77777777" w:rsidR="004751F2" w:rsidRPr="00827786" w:rsidRDefault="00EB14C1" w:rsidP="00144393">
            <w:pPr>
              <w:jc w:val="both"/>
              <w:rPr>
                <w:rFonts w:ascii="Arial" w:hAnsi="Arial"/>
                <w:b/>
                <w:sz w:val="20"/>
                <w:szCs w:val="20"/>
              </w:rPr>
            </w:pPr>
            <w:r w:rsidRPr="00827786">
              <w:rPr>
                <w:rFonts w:ascii="Arial" w:hAnsi="Arial"/>
                <w:b/>
                <w:sz w:val="20"/>
                <w:szCs w:val="20"/>
              </w:rPr>
              <w:t>Smartsupervision</w:t>
            </w:r>
            <w:r w:rsidR="00D95152" w:rsidRPr="00827786">
              <w:rPr>
                <w:rFonts w:ascii="Arial" w:hAnsi="Arial"/>
                <w:b/>
                <w:sz w:val="20"/>
                <w:szCs w:val="20"/>
              </w:rPr>
              <w:t xml:space="preserve"> - Interposición</w:t>
            </w:r>
          </w:p>
        </w:tc>
      </w:tr>
      <w:tr w:rsidR="004751F2" w:rsidRPr="00827786" w14:paraId="5C93E2B3" w14:textId="77777777" w:rsidTr="009A10BF">
        <w:tc>
          <w:tcPr>
            <w:tcW w:w="4258" w:type="dxa"/>
            <w:tcBorders>
              <w:left w:val="single" w:sz="4" w:space="0" w:color="auto"/>
            </w:tcBorders>
          </w:tcPr>
          <w:p w14:paraId="73ED1044" w14:textId="77777777" w:rsidR="004751F2" w:rsidRPr="00827786" w:rsidRDefault="004751F2" w:rsidP="00144393">
            <w:pPr>
              <w:jc w:val="both"/>
              <w:rPr>
                <w:rFonts w:ascii="Arial" w:hAnsi="Arial"/>
                <w:b/>
                <w:sz w:val="20"/>
                <w:szCs w:val="20"/>
              </w:rPr>
            </w:pPr>
          </w:p>
        </w:tc>
        <w:tc>
          <w:tcPr>
            <w:tcW w:w="5297" w:type="dxa"/>
          </w:tcPr>
          <w:p w14:paraId="6895F98F" w14:textId="77777777" w:rsidR="004751F2" w:rsidRPr="00827786" w:rsidRDefault="004751F2" w:rsidP="00144393">
            <w:pPr>
              <w:jc w:val="both"/>
              <w:rPr>
                <w:rFonts w:ascii="Arial" w:hAnsi="Arial"/>
                <w:sz w:val="20"/>
                <w:szCs w:val="20"/>
              </w:rPr>
            </w:pPr>
          </w:p>
        </w:tc>
      </w:tr>
      <w:tr w:rsidR="004751F2" w:rsidRPr="00827786" w14:paraId="27E24226" w14:textId="77777777" w:rsidTr="009A10BF">
        <w:tc>
          <w:tcPr>
            <w:tcW w:w="4258" w:type="dxa"/>
            <w:tcBorders>
              <w:left w:val="single" w:sz="4" w:space="0" w:color="auto"/>
            </w:tcBorders>
          </w:tcPr>
          <w:p w14:paraId="306CE19E" w14:textId="77777777" w:rsidR="004751F2" w:rsidRPr="00827786" w:rsidRDefault="004751F2" w:rsidP="00144393">
            <w:pPr>
              <w:jc w:val="both"/>
              <w:rPr>
                <w:rFonts w:ascii="Arial" w:hAnsi="Arial"/>
                <w:b/>
                <w:sz w:val="20"/>
                <w:szCs w:val="20"/>
              </w:rPr>
            </w:pPr>
            <w:r w:rsidRPr="00827786">
              <w:rPr>
                <w:rFonts w:ascii="Arial" w:hAnsi="Arial"/>
                <w:b/>
                <w:sz w:val="20"/>
                <w:szCs w:val="20"/>
              </w:rPr>
              <w:t>NOMBRE DE PROFORMA</w:t>
            </w:r>
          </w:p>
        </w:tc>
        <w:tc>
          <w:tcPr>
            <w:tcW w:w="5297" w:type="dxa"/>
          </w:tcPr>
          <w:p w14:paraId="5C183626" w14:textId="3164BDFA" w:rsidR="004751F2" w:rsidRPr="00405A14" w:rsidRDefault="0C25BE62" w:rsidP="2166754F">
            <w:pPr>
              <w:jc w:val="both"/>
              <w:rPr>
                <w:rFonts w:ascii="Arial" w:hAnsi="Arial" w:cs="Arial"/>
                <w:sz w:val="20"/>
                <w:szCs w:val="20"/>
              </w:rPr>
            </w:pPr>
            <w:r w:rsidRPr="00405A14">
              <w:rPr>
                <w:rFonts w:ascii="Arial" w:hAnsi="Arial" w:cs="Arial"/>
                <w:sz w:val="20"/>
                <w:szCs w:val="20"/>
              </w:rPr>
              <w:t>R</w:t>
            </w:r>
            <w:r w:rsidR="00AB4F17" w:rsidRPr="00405A14">
              <w:rPr>
                <w:rFonts w:ascii="Arial" w:hAnsi="Arial" w:cs="Arial"/>
                <w:sz w:val="20"/>
                <w:szCs w:val="20"/>
              </w:rPr>
              <w:t>egistro inicial</w:t>
            </w:r>
            <w:r w:rsidRPr="00405A14">
              <w:rPr>
                <w:rFonts w:ascii="Arial" w:hAnsi="Arial" w:cs="Arial"/>
                <w:sz w:val="20"/>
                <w:szCs w:val="20"/>
              </w:rPr>
              <w:t xml:space="preserve"> de </w:t>
            </w:r>
            <w:r w:rsidR="00405A14" w:rsidRPr="00405A14">
              <w:rPr>
                <w:rFonts w:ascii="Arial" w:hAnsi="Arial" w:cs="Arial"/>
                <w:sz w:val="20"/>
                <w:szCs w:val="20"/>
              </w:rPr>
              <w:t>q</w:t>
            </w:r>
            <w:r w:rsidRPr="00405A14">
              <w:rPr>
                <w:rFonts w:ascii="Arial" w:hAnsi="Arial" w:cs="Arial"/>
                <w:sz w:val="20"/>
                <w:szCs w:val="20"/>
              </w:rPr>
              <w:t>ueja</w:t>
            </w:r>
            <w:r w:rsidR="04509390" w:rsidRPr="00405A14">
              <w:rPr>
                <w:rFonts w:ascii="Arial" w:hAnsi="Arial" w:cs="Arial"/>
                <w:sz w:val="20"/>
                <w:szCs w:val="20"/>
              </w:rPr>
              <w:t xml:space="preserve"> o reclamo</w:t>
            </w:r>
          </w:p>
        </w:tc>
      </w:tr>
      <w:tr w:rsidR="004751F2" w:rsidRPr="00827786" w14:paraId="139A6621" w14:textId="77777777" w:rsidTr="009A10BF">
        <w:trPr>
          <w:trHeight w:val="240"/>
        </w:trPr>
        <w:tc>
          <w:tcPr>
            <w:tcW w:w="4258" w:type="dxa"/>
            <w:tcBorders>
              <w:left w:val="single" w:sz="4" w:space="0" w:color="auto"/>
            </w:tcBorders>
          </w:tcPr>
          <w:p w14:paraId="2E106653" w14:textId="77777777" w:rsidR="004751F2" w:rsidRPr="00827786" w:rsidRDefault="004751F2" w:rsidP="00144393">
            <w:pPr>
              <w:jc w:val="both"/>
              <w:rPr>
                <w:rFonts w:ascii="Arial" w:hAnsi="Arial"/>
                <w:b/>
                <w:sz w:val="20"/>
                <w:szCs w:val="20"/>
              </w:rPr>
            </w:pPr>
            <w:r w:rsidRPr="00827786">
              <w:rPr>
                <w:rFonts w:ascii="Arial" w:hAnsi="Arial"/>
                <w:b/>
                <w:sz w:val="20"/>
                <w:szCs w:val="20"/>
              </w:rPr>
              <w:t>NUMERO DE PROFORMA:</w:t>
            </w:r>
          </w:p>
        </w:tc>
        <w:tc>
          <w:tcPr>
            <w:tcW w:w="5297" w:type="dxa"/>
          </w:tcPr>
          <w:p w14:paraId="463252AC" w14:textId="498BC750" w:rsidR="004751F2" w:rsidRPr="00827786" w:rsidRDefault="03C25FB2" w:rsidP="2166754F">
            <w:pPr>
              <w:jc w:val="both"/>
              <w:rPr>
                <w:rFonts w:ascii="Arial" w:hAnsi="Arial"/>
                <w:sz w:val="20"/>
                <w:szCs w:val="20"/>
              </w:rPr>
            </w:pPr>
            <w:r w:rsidRPr="00827786">
              <w:rPr>
                <w:rFonts w:ascii="Arial" w:hAnsi="Arial"/>
                <w:sz w:val="20"/>
                <w:szCs w:val="20"/>
              </w:rPr>
              <w:t xml:space="preserve">F. </w:t>
            </w:r>
            <w:r w:rsidR="58891D7A" w:rsidRPr="00827786">
              <w:rPr>
                <w:rFonts w:ascii="Arial" w:hAnsi="Arial"/>
                <w:sz w:val="20"/>
                <w:szCs w:val="20"/>
              </w:rPr>
              <w:t>0000</w:t>
            </w:r>
            <w:r w:rsidRPr="00827786">
              <w:rPr>
                <w:rFonts w:ascii="Arial" w:hAnsi="Arial"/>
                <w:sz w:val="20"/>
                <w:szCs w:val="20"/>
              </w:rPr>
              <w:t>-</w:t>
            </w:r>
            <w:r w:rsidR="50E7BBEE" w:rsidRPr="00827786">
              <w:rPr>
                <w:rFonts w:ascii="Arial" w:hAnsi="Arial"/>
                <w:sz w:val="20"/>
                <w:szCs w:val="20"/>
              </w:rPr>
              <w:t>XX</w:t>
            </w:r>
            <w:r w:rsidR="00761020">
              <w:rPr>
                <w:rFonts w:ascii="Arial" w:hAnsi="Arial"/>
                <w:sz w:val="20"/>
                <w:szCs w:val="20"/>
              </w:rPr>
              <w:t>X</w:t>
            </w:r>
          </w:p>
        </w:tc>
      </w:tr>
      <w:tr w:rsidR="004751F2" w:rsidRPr="00827786" w14:paraId="28F99BDE" w14:textId="77777777" w:rsidTr="009A10BF">
        <w:trPr>
          <w:trHeight w:val="240"/>
        </w:trPr>
        <w:tc>
          <w:tcPr>
            <w:tcW w:w="4258" w:type="dxa"/>
            <w:tcBorders>
              <w:left w:val="single" w:sz="4" w:space="0" w:color="auto"/>
            </w:tcBorders>
          </w:tcPr>
          <w:p w14:paraId="254CCB12" w14:textId="77777777" w:rsidR="004751F2" w:rsidRPr="00827786" w:rsidRDefault="004751F2" w:rsidP="00144393">
            <w:pPr>
              <w:jc w:val="both"/>
              <w:rPr>
                <w:rFonts w:ascii="Arial" w:hAnsi="Arial"/>
                <w:b/>
                <w:sz w:val="20"/>
                <w:szCs w:val="20"/>
              </w:rPr>
            </w:pPr>
            <w:r w:rsidRPr="00827786">
              <w:rPr>
                <w:rFonts w:ascii="Arial" w:hAnsi="Arial"/>
                <w:b/>
                <w:sz w:val="20"/>
                <w:szCs w:val="20"/>
              </w:rPr>
              <w:t>NUMERO DE FORMATO:</w:t>
            </w:r>
          </w:p>
        </w:tc>
        <w:tc>
          <w:tcPr>
            <w:tcW w:w="5297" w:type="dxa"/>
          </w:tcPr>
          <w:p w14:paraId="0E17252B" w14:textId="77777777" w:rsidR="004751F2" w:rsidRPr="00827786" w:rsidRDefault="00312B86" w:rsidP="00144393">
            <w:pPr>
              <w:jc w:val="both"/>
              <w:rPr>
                <w:rFonts w:ascii="Arial" w:hAnsi="Arial"/>
                <w:sz w:val="20"/>
                <w:szCs w:val="20"/>
              </w:rPr>
            </w:pPr>
            <w:r w:rsidRPr="00827786">
              <w:rPr>
                <w:rFonts w:ascii="Arial" w:hAnsi="Arial"/>
                <w:sz w:val="20"/>
                <w:szCs w:val="20"/>
              </w:rPr>
              <w:t>XXX</w:t>
            </w:r>
          </w:p>
        </w:tc>
      </w:tr>
      <w:tr w:rsidR="004751F2" w:rsidRPr="00827786" w14:paraId="00DFD1B5" w14:textId="77777777" w:rsidTr="009A10BF">
        <w:tc>
          <w:tcPr>
            <w:tcW w:w="4258" w:type="dxa"/>
            <w:tcBorders>
              <w:left w:val="single" w:sz="4" w:space="0" w:color="auto"/>
            </w:tcBorders>
          </w:tcPr>
          <w:p w14:paraId="0ADD64CD" w14:textId="77777777" w:rsidR="004751F2" w:rsidRPr="00827786" w:rsidRDefault="004751F2" w:rsidP="00144393">
            <w:pPr>
              <w:jc w:val="both"/>
              <w:rPr>
                <w:rFonts w:ascii="Arial" w:hAnsi="Arial"/>
                <w:b/>
                <w:sz w:val="20"/>
                <w:szCs w:val="20"/>
              </w:rPr>
            </w:pPr>
            <w:r w:rsidRPr="00827786">
              <w:rPr>
                <w:rFonts w:ascii="Arial" w:hAnsi="Arial"/>
                <w:b/>
                <w:sz w:val="20"/>
                <w:szCs w:val="20"/>
              </w:rPr>
              <w:t>OBJETIVO:</w:t>
            </w:r>
          </w:p>
        </w:tc>
        <w:tc>
          <w:tcPr>
            <w:tcW w:w="5297" w:type="dxa"/>
          </w:tcPr>
          <w:p w14:paraId="6A70B515" w14:textId="77777777" w:rsidR="004751F2" w:rsidRPr="00827786" w:rsidRDefault="00EB14C1" w:rsidP="00144393">
            <w:pPr>
              <w:jc w:val="both"/>
              <w:rPr>
                <w:rFonts w:ascii="Arial" w:hAnsi="Arial"/>
                <w:sz w:val="20"/>
                <w:szCs w:val="20"/>
              </w:rPr>
            </w:pPr>
            <w:r w:rsidRPr="00827786">
              <w:rPr>
                <w:rFonts w:ascii="Arial" w:hAnsi="Arial"/>
                <w:sz w:val="20"/>
                <w:szCs w:val="20"/>
              </w:rPr>
              <w:t xml:space="preserve">Intercambiar </w:t>
            </w:r>
            <w:r w:rsidR="00312B86" w:rsidRPr="00827786">
              <w:rPr>
                <w:rFonts w:ascii="Arial" w:hAnsi="Arial"/>
                <w:sz w:val="20"/>
                <w:szCs w:val="20"/>
              </w:rPr>
              <w:t>la información derivada del proceso de gestión de quejas por parte de las entidades vigiladas</w:t>
            </w:r>
            <w:r w:rsidR="007170D7" w:rsidRPr="00827786">
              <w:rPr>
                <w:rFonts w:ascii="Arial" w:hAnsi="Arial"/>
                <w:sz w:val="20"/>
                <w:szCs w:val="20"/>
              </w:rPr>
              <w:t xml:space="preserve"> </w:t>
            </w:r>
          </w:p>
        </w:tc>
      </w:tr>
      <w:tr w:rsidR="004751F2" w:rsidRPr="00827786" w14:paraId="6261D814" w14:textId="77777777" w:rsidTr="009A10BF">
        <w:trPr>
          <w:trHeight w:val="373"/>
        </w:trPr>
        <w:tc>
          <w:tcPr>
            <w:tcW w:w="4258" w:type="dxa"/>
            <w:tcBorders>
              <w:left w:val="single" w:sz="4" w:space="0" w:color="auto"/>
            </w:tcBorders>
          </w:tcPr>
          <w:p w14:paraId="257CAF86" w14:textId="77777777" w:rsidR="004751F2" w:rsidRPr="00827786" w:rsidRDefault="004751F2" w:rsidP="00154BA4">
            <w:pPr>
              <w:jc w:val="both"/>
              <w:rPr>
                <w:rFonts w:ascii="Arial" w:hAnsi="Arial"/>
                <w:b/>
                <w:sz w:val="20"/>
                <w:szCs w:val="20"/>
              </w:rPr>
            </w:pPr>
            <w:r w:rsidRPr="00827786">
              <w:rPr>
                <w:rFonts w:ascii="Arial" w:hAnsi="Arial"/>
                <w:b/>
                <w:sz w:val="20"/>
                <w:szCs w:val="20"/>
              </w:rPr>
              <w:t>TIPO DE ENTIDAD A LA QUE APLICA:</w:t>
            </w:r>
          </w:p>
        </w:tc>
        <w:tc>
          <w:tcPr>
            <w:tcW w:w="5297" w:type="dxa"/>
          </w:tcPr>
          <w:p w14:paraId="3B6665F2" w14:textId="77777777" w:rsidR="004751F2" w:rsidRPr="00827786" w:rsidRDefault="00312B86" w:rsidP="00154BA4">
            <w:pPr>
              <w:jc w:val="both"/>
              <w:rPr>
                <w:rFonts w:ascii="Arial" w:hAnsi="Arial"/>
                <w:sz w:val="20"/>
                <w:szCs w:val="20"/>
              </w:rPr>
            </w:pPr>
            <w:r w:rsidRPr="00827786">
              <w:rPr>
                <w:rFonts w:ascii="Arial" w:hAnsi="Arial"/>
                <w:sz w:val="20"/>
                <w:szCs w:val="20"/>
              </w:rPr>
              <w:t>Entidades vigiladas</w:t>
            </w:r>
          </w:p>
        </w:tc>
      </w:tr>
      <w:tr w:rsidR="004751F2" w:rsidRPr="00827786" w14:paraId="4429D9AB" w14:textId="77777777" w:rsidTr="009A10BF">
        <w:tc>
          <w:tcPr>
            <w:tcW w:w="4258" w:type="dxa"/>
            <w:tcBorders>
              <w:left w:val="single" w:sz="4" w:space="0" w:color="auto"/>
            </w:tcBorders>
          </w:tcPr>
          <w:p w14:paraId="5EAB73A5" w14:textId="77777777" w:rsidR="004751F2" w:rsidRPr="00827786" w:rsidRDefault="004751F2" w:rsidP="00154BA4">
            <w:pPr>
              <w:jc w:val="both"/>
              <w:rPr>
                <w:rFonts w:ascii="Arial" w:hAnsi="Arial"/>
                <w:b/>
                <w:sz w:val="20"/>
                <w:szCs w:val="20"/>
              </w:rPr>
            </w:pPr>
            <w:r w:rsidRPr="00827786">
              <w:rPr>
                <w:rFonts w:ascii="Arial" w:hAnsi="Arial"/>
                <w:b/>
                <w:sz w:val="20"/>
                <w:szCs w:val="20"/>
              </w:rPr>
              <w:t>PERIODICIDAD:</w:t>
            </w:r>
          </w:p>
        </w:tc>
        <w:tc>
          <w:tcPr>
            <w:tcW w:w="5297" w:type="dxa"/>
          </w:tcPr>
          <w:p w14:paraId="72806EDC" w14:textId="2586576E" w:rsidR="003F6E8B" w:rsidRPr="00747E8D" w:rsidRDefault="00EB14C1" w:rsidP="00154BA4">
            <w:pPr>
              <w:jc w:val="both"/>
              <w:rPr>
                <w:rFonts w:ascii="Arial" w:hAnsi="Arial" w:cs="Arial"/>
                <w:sz w:val="20"/>
                <w:szCs w:val="20"/>
              </w:rPr>
            </w:pPr>
            <w:r w:rsidRPr="00827786">
              <w:rPr>
                <w:rFonts w:ascii="Arial" w:hAnsi="Arial" w:cs="Arial"/>
                <w:sz w:val="20"/>
                <w:szCs w:val="20"/>
              </w:rPr>
              <w:t>Por transacción</w:t>
            </w:r>
          </w:p>
        </w:tc>
      </w:tr>
      <w:tr w:rsidR="003F6E8B" w:rsidRPr="00827786" w14:paraId="3F48AE16" w14:textId="77777777" w:rsidTr="009A10BF">
        <w:tc>
          <w:tcPr>
            <w:tcW w:w="4258" w:type="dxa"/>
            <w:tcBorders>
              <w:left w:val="single" w:sz="4" w:space="0" w:color="auto"/>
            </w:tcBorders>
          </w:tcPr>
          <w:p w14:paraId="6118EFDC" w14:textId="2421F9E9" w:rsidR="003F6E8B" w:rsidRPr="00827786" w:rsidRDefault="003F6E8B" w:rsidP="003F6E8B">
            <w:pPr>
              <w:jc w:val="both"/>
              <w:rPr>
                <w:rFonts w:ascii="Arial" w:hAnsi="Arial"/>
                <w:b/>
                <w:sz w:val="20"/>
                <w:szCs w:val="20"/>
              </w:rPr>
            </w:pPr>
            <w:r w:rsidRPr="00827786">
              <w:rPr>
                <w:rFonts w:ascii="Arial" w:hAnsi="Arial"/>
                <w:b/>
                <w:sz w:val="20"/>
                <w:szCs w:val="20"/>
              </w:rPr>
              <w:t>FECHA DE CORTE DE LA INFORMACION:</w:t>
            </w:r>
          </w:p>
        </w:tc>
        <w:tc>
          <w:tcPr>
            <w:tcW w:w="5297" w:type="dxa"/>
          </w:tcPr>
          <w:p w14:paraId="14B6AE48" w14:textId="467D1FEF" w:rsidR="003F6E8B" w:rsidRPr="00827786" w:rsidRDefault="003F6E8B" w:rsidP="003F6E8B">
            <w:pPr>
              <w:jc w:val="both"/>
              <w:rPr>
                <w:rFonts w:ascii="Arial" w:hAnsi="Arial" w:cs="Arial"/>
                <w:sz w:val="20"/>
                <w:szCs w:val="20"/>
              </w:rPr>
            </w:pPr>
            <w:r w:rsidRPr="00827786">
              <w:rPr>
                <w:rFonts w:ascii="Arial" w:hAnsi="Arial" w:cs="Arial"/>
                <w:sz w:val="20"/>
                <w:szCs w:val="20"/>
              </w:rPr>
              <w:t>Por transacción</w:t>
            </w:r>
          </w:p>
        </w:tc>
      </w:tr>
      <w:tr w:rsidR="003F6E8B" w:rsidRPr="00827786" w14:paraId="54EC5F6D" w14:textId="77777777" w:rsidTr="009A10BF">
        <w:tc>
          <w:tcPr>
            <w:tcW w:w="4258" w:type="dxa"/>
            <w:tcBorders>
              <w:left w:val="single" w:sz="4" w:space="0" w:color="auto"/>
            </w:tcBorders>
          </w:tcPr>
          <w:p w14:paraId="2CD832AC" w14:textId="61E6BF9A" w:rsidR="003F6E8B" w:rsidRPr="00827786" w:rsidRDefault="003F6E8B" w:rsidP="003F6E8B">
            <w:pPr>
              <w:jc w:val="both"/>
              <w:rPr>
                <w:rFonts w:ascii="Arial" w:hAnsi="Arial"/>
                <w:b/>
                <w:sz w:val="20"/>
                <w:szCs w:val="20"/>
              </w:rPr>
            </w:pPr>
            <w:r w:rsidRPr="00827786">
              <w:rPr>
                <w:rFonts w:ascii="Arial" w:hAnsi="Arial"/>
                <w:b/>
                <w:sz w:val="20"/>
                <w:szCs w:val="20"/>
              </w:rPr>
              <w:t>FECHA DE REPORTE:</w:t>
            </w:r>
          </w:p>
        </w:tc>
        <w:tc>
          <w:tcPr>
            <w:tcW w:w="5297" w:type="dxa"/>
          </w:tcPr>
          <w:p w14:paraId="7D1CCCDE" w14:textId="6C515A99" w:rsidR="003F6E8B" w:rsidRPr="00827786" w:rsidRDefault="003F6E8B" w:rsidP="003F6E8B">
            <w:pPr>
              <w:jc w:val="both"/>
              <w:rPr>
                <w:rFonts w:ascii="Arial" w:hAnsi="Arial" w:cs="Arial"/>
                <w:sz w:val="20"/>
                <w:szCs w:val="20"/>
              </w:rPr>
            </w:pPr>
            <w:r w:rsidRPr="00827786">
              <w:rPr>
                <w:rFonts w:ascii="Arial" w:hAnsi="Arial" w:cs="Arial"/>
                <w:sz w:val="20"/>
                <w:szCs w:val="20"/>
              </w:rPr>
              <w:t>Por transacción</w:t>
            </w:r>
          </w:p>
        </w:tc>
      </w:tr>
      <w:tr w:rsidR="003F6E8B" w:rsidRPr="00827786" w14:paraId="6C9235E7" w14:textId="77777777" w:rsidTr="009A10BF">
        <w:tc>
          <w:tcPr>
            <w:tcW w:w="4258" w:type="dxa"/>
            <w:tcBorders>
              <w:left w:val="single" w:sz="4" w:space="0" w:color="auto"/>
            </w:tcBorders>
            <w:shd w:val="clear" w:color="auto" w:fill="auto"/>
          </w:tcPr>
          <w:p w14:paraId="23571806" w14:textId="77777777" w:rsidR="003F6E8B" w:rsidRPr="00827786" w:rsidRDefault="003F6E8B" w:rsidP="003F6E8B">
            <w:pPr>
              <w:jc w:val="both"/>
              <w:rPr>
                <w:rFonts w:ascii="Arial" w:hAnsi="Arial"/>
                <w:b/>
                <w:sz w:val="20"/>
                <w:szCs w:val="20"/>
              </w:rPr>
            </w:pPr>
            <w:r w:rsidRPr="00827786">
              <w:rPr>
                <w:rFonts w:ascii="Arial" w:hAnsi="Arial"/>
                <w:b/>
                <w:sz w:val="20"/>
                <w:szCs w:val="20"/>
              </w:rPr>
              <w:t>DOCUMENTO TECNICO:</w:t>
            </w:r>
          </w:p>
        </w:tc>
        <w:tc>
          <w:tcPr>
            <w:tcW w:w="5297" w:type="dxa"/>
            <w:shd w:val="clear" w:color="auto" w:fill="auto"/>
          </w:tcPr>
          <w:p w14:paraId="5F4170D3" w14:textId="77777777" w:rsidR="003F6E8B" w:rsidRPr="00827786" w:rsidRDefault="003F6E8B" w:rsidP="003F6E8B">
            <w:pPr>
              <w:jc w:val="both"/>
              <w:rPr>
                <w:rFonts w:ascii="Arial" w:hAnsi="Arial"/>
                <w:sz w:val="20"/>
                <w:szCs w:val="20"/>
              </w:rPr>
            </w:pPr>
            <w:r w:rsidRPr="00827786">
              <w:rPr>
                <w:rFonts w:ascii="Arial" w:hAnsi="Arial"/>
                <w:sz w:val="20"/>
                <w:szCs w:val="20"/>
              </w:rPr>
              <w:t>XX-XX-XXX</w:t>
            </w:r>
          </w:p>
        </w:tc>
      </w:tr>
      <w:tr w:rsidR="003F6E8B" w:rsidRPr="00827786" w14:paraId="3AE36A3A" w14:textId="77777777" w:rsidTr="009A10BF">
        <w:tc>
          <w:tcPr>
            <w:tcW w:w="4258" w:type="dxa"/>
            <w:tcBorders>
              <w:left w:val="single" w:sz="4" w:space="0" w:color="auto"/>
            </w:tcBorders>
          </w:tcPr>
          <w:p w14:paraId="402AC44C" w14:textId="77777777" w:rsidR="003F6E8B" w:rsidRPr="00827786" w:rsidRDefault="003F6E8B" w:rsidP="003F6E8B">
            <w:pPr>
              <w:jc w:val="both"/>
              <w:rPr>
                <w:rFonts w:ascii="Arial" w:hAnsi="Arial"/>
                <w:b/>
                <w:sz w:val="20"/>
                <w:szCs w:val="20"/>
              </w:rPr>
            </w:pPr>
            <w:r w:rsidRPr="00827786">
              <w:rPr>
                <w:rFonts w:ascii="Arial" w:hAnsi="Arial"/>
                <w:b/>
                <w:sz w:val="20"/>
                <w:szCs w:val="20"/>
              </w:rPr>
              <w:t>TIPO Y NUMERO DEL INFORME</w:t>
            </w:r>
          </w:p>
        </w:tc>
        <w:tc>
          <w:tcPr>
            <w:tcW w:w="5297" w:type="dxa"/>
          </w:tcPr>
          <w:p w14:paraId="43B9684F" w14:textId="4292723E" w:rsidR="003F6E8B" w:rsidRPr="00827786" w:rsidRDefault="003F6E8B" w:rsidP="003F6E8B">
            <w:pPr>
              <w:jc w:val="both"/>
              <w:rPr>
                <w:rFonts w:ascii="Arial" w:hAnsi="Arial"/>
                <w:sz w:val="20"/>
                <w:szCs w:val="20"/>
              </w:rPr>
            </w:pPr>
            <w:r w:rsidRPr="00827786">
              <w:rPr>
                <w:rFonts w:ascii="Arial" w:hAnsi="Arial"/>
                <w:sz w:val="20"/>
                <w:szCs w:val="20"/>
              </w:rPr>
              <w:t xml:space="preserve">XXX – </w:t>
            </w:r>
            <w:r w:rsidR="00023BB8">
              <w:rPr>
                <w:rFonts w:ascii="Arial" w:hAnsi="Arial"/>
                <w:sz w:val="20"/>
                <w:szCs w:val="20"/>
              </w:rPr>
              <w:t>Á</w:t>
            </w:r>
            <w:r w:rsidRPr="00827786">
              <w:rPr>
                <w:rFonts w:ascii="Arial" w:hAnsi="Arial"/>
                <w:sz w:val="20"/>
                <w:szCs w:val="20"/>
              </w:rPr>
              <w:t>rea 13</w:t>
            </w:r>
          </w:p>
        </w:tc>
      </w:tr>
      <w:tr w:rsidR="003F6E8B" w:rsidRPr="00827786" w14:paraId="0E988F92" w14:textId="77777777" w:rsidTr="009A10BF">
        <w:tc>
          <w:tcPr>
            <w:tcW w:w="4258" w:type="dxa"/>
            <w:tcBorders>
              <w:left w:val="single" w:sz="4" w:space="0" w:color="auto"/>
            </w:tcBorders>
          </w:tcPr>
          <w:p w14:paraId="416F1082" w14:textId="0AFBBF2D" w:rsidR="003F6E8B" w:rsidRPr="00827786" w:rsidRDefault="003F6E8B" w:rsidP="003F6E8B">
            <w:pPr>
              <w:jc w:val="both"/>
              <w:rPr>
                <w:rFonts w:ascii="Arial" w:hAnsi="Arial"/>
                <w:b/>
                <w:bCs/>
                <w:sz w:val="20"/>
                <w:szCs w:val="20"/>
              </w:rPr>
            </w:pPr>
            <w:r w:rsidRPr="0645C3B9">
              <w:rPr>
                <w:rFonts w:ascii="Arial" w:hAnsi="Arial"/>
                <w:b/>
                <w:bCs/>
                <w:sz w:val="20"/>
                <w:szCs w:val="20"/>
              </w:rPr>
              <w:t>MEDIO DE CAPTURA:</w:t>
            </w:r>
          </w:p>
        </w:tc>
        <w:tc>
          <w:tcPr>
            <w:tcW w:w="5297" w:type="dxa"/>
          </w:tcPr>
          <w:p w14:paraId="5CD9121B" w14:textId="653F1113" w:rsidR="003F6E8B" w:rsidRPr="00827786" w:rsidRDefault="709FD7AE" w:rsidP="0645C3B9">
            <w:pPr>
              <w:spacing w:line="259" w:lineRule="auto"/>
              <w:jc w:val="both"/>
              <w:rPr>
                <w:rFonts w:ascii="Arial" w:hAnsi="Arial"/>
              </w:rPr>
            </w:pPr>
            <w:r w:rsidRPr="0645C3B9">
              <w:rPr>
                <w:rFonts w:ascii="Arial" w:hAnsi="Arial"/>
                <w:sz w:val="20"/>
                <w:szCs w:val="20"/>
              </w:rPr>
              <w:t>API REST</w:t>
            </w:r>
          </w:p>
        </w:tc>
      </w:tr>
      <w:tr w:rsidR="003F6E8B" w:rsidRPr="00827786" w14:paraId="0130903A" w14:textId="77777777" w:rsidTr="009A10BF">
        <w:tc>
          <w:tcPr>
            <w:tcW w:w="4258" w:type="dxa"/>
            <w:tcBorders>
              <w:left w:val="single" w:sz="4" w:space="0" w:color="auto"/>
            </w:tcBorders>
          </w:tcPr>
          <w:p w14:paraId="0DC88DE3" w14:textId="77777777" w:rsidR="003F6E8B" w:rsidRPr="00827786" w:rsidRDefault="003F6E8B" w:rsidP="003F6E8B">
            <w:pPr>
              <w:jc w:val="both"/>
              <w:rPr>
                <w:rFonts w:ascii="Arial" w:hAnsi="Arial"/>
                <w:b/>
                <w:sz w:val="20"/>
                <w:szCs w:val="20"/>
              </w:rPr>
            </w:pPr>
            <w:r w:rsidRPr="00827786">
              <w:rPr>
                <w:rFonts w:ascii="Arial" w:hAnsi="Arial"/>
                <w:b/>
                <w:sz w:val="20"/>
                <w:szCs w:val="20"/>
              </w:rPr>
              <w:t>DEPENDENCIA RESPONSABLE:</w:t>
            </w:r>
          </w:p>
        </w:tc>
        <w:tc>
          <w:tcPr>
            <w:tcW w:w="5297" w:type="dxa"/>
          </w:tcPr>
          <w:p w14:paraId="61F7F9A1" w14:textId="77777777" w:rsidR="003F6E8B" w:rsidRPr="00827786" w:rsidRDefault="003F6E8B" w:rsidP="003F6E8B">
            <w:pPr>
              <w:jc w:val="both"/>
              <w:rPr>
                <w:rFonts w:ascii="Arial" w:hAnsi="Arial"/>
                <w:sz w:val="20"/>
                <w:szCs w:val="20"/>
              </w:rPr>
            </w:pPr>
            <w:r w:rsidRPr="00827786">
              <w:rPr>
                <w:rFonts w:ascii="Arial" w:hAnsi="Arial" w:cs="Arial"/>
                <w:sz w:val="20"/>
                <w:szCs w:val="20"/>
              </w:rPr>
              <w:t>Delegatura para el Consumidor Financiero</w:t>
            </w:r>
          </w:p>
        </w:tc>
      </w:tr>
      <w:tr w:rsidR="003F6E8B" w:rsidRPr="00827786" w14:paraId="0D329CB9" w14:textId="77777777" w:rsidTr="009A10BF">
        <w:tc>
          <w:tcPr>
            <w:tcW w:w="4258" w:type="dxa"/>
            <w:tcBorders>
              <w:left w:val="single" w:sz="4" w:space="0" w:color="auto"/>
            </w:tcBorders>
          </w:tcPr>
          <w:p w14:paraId="3F19A26A" w14:textId="77777777" w:rsidR="003F6E8B" w:rsidRPr="00827786" w:rsidRDefault="003F6E8B" w:rsidP="003F6E8B">
            <w:pPr>
              <w:jc w:val="both"/>
              <w:rPr>
                <w:rFonts w:ascii="Arial" w:hAnsi="Arial"/>
                <w:b/>
                <w:sz w:val="20"/>
                <w:szCs w:val="20"/>
              </w:rPr>
            </w:pPr>
            <w:r w:rsidRPr="00827786">
              <w:rPr>
                <w:rFonts w:ascii="Arial" w:hAnsi="Arial"/>
                <w:b/>
                <w:sz w:val="20"/>
                <w:szCs w:val="20"/>
              </w:rPr>
              <w:t>DEPENDENCIA USUARIA:</w:t>
            </w:r>
          </w:p>
        </w:tc>
        <w:tc>
          <w:tcPr>
            <w:tcW w:w="5297" w:type="dxa"/>
          </w:tcPr>
          <w:p w14:paraId="55788FD4" w14:textId="1E5EC020" w:rsidR="003F6E8B" w:rsidRPr="00827786" w:rsidRDefault="003F6E8B" w:rsidP="003F6E8B">
            <w:pPr>
              <w:jc w:val="both"/>
              <w:rPr>
                <w:rFonts w:ascii="Arial" w:hAnsi="Arial" w:cs="Arial"/>
                <w:sz w:val="20"/>
                <w:szCs w:val="20"/>
              </w:rPr>
            </w:pPr>
            <w:r w:rsidRPr="00827786">
              <w:rPr>
                <w:rFonts w:ascii="Arial" w:hAnsi="Arial" w:cs="Arial"/>
                <w:sz w:val="20"/>
                <w:szCs w:val="20"/>
              </w:rPr>
              <w:t>Delegatura para el Consumidor Financiero, Dirección de Investigación</w:t>
            </w:r>
            <w:r w:rsidR="009A10BF">
              <w:rPr>
                <w:rFonts w:ascii="Arial" w:hAnsi="Arial" w:cs="Arial"/>
                <w:sz w:val="20"/>
                <w:szCs w:val="20"/>
              </w:rPr>
              <w:t>, Innovación</w:t>
            </w:r>
            <w:r w:rsidRPr="00827786">
              <w:rPr>
                <w:rFonts w:ascii="Arial" w:hAnsi="Arial" w:cs="Arial"/>
                <w:sz w:val="20"/>
                <w:szCs w:val="20"/>
              </w:rPr>
              <w:t xml:space="preserve"> y Desarrollo</w:t>
            </w:r>
          </w:p>
        </w:tc>
      </w:tr>
    </w:tbl>
    <w:p w14:paraId="69B31D7A" w14:textId="77777777" w:rsidR="004751F2" w:rsidRPr="00ED36DE" w:rsidRDefault="004751F2" w:rsidP="00144393">
      <w:pPr>
        <w:jc w:val="both"/>
      </w:pPr>
    </w:p>
    <w:p w14:paraId="177EBAF9" w14:textId="77777777" w:rsidR="005B57FD" w:rsidRPr="00ED36DE" w:rsidRDefault="005B57FD" w:rsidP="00144393">
      <w:pPr>
        <w:jc w:val="both"/>
        <w:rPr>
          <w:rFonts w:ascii="Arial" w:hAnsi="Arial" w:cs="Arial"/>
          <w:b/>
          <w:bCs/>
          <w:sz w:val="18"/>
          <w:szCs w:val="18"/>
        </w:rPr>
      </w:pPr>
    </w:p>
    <w:p w14:paraId="73D79A47" w14:textId="77777777" w:rsidR="00716FE5" w:rsidRPr="00ED36DE" w:rsidRDefault="00716FE5" w:rsidP="00144393">
      <w:pPr>
        <w:jc w:val="both"/>
        <w:rPr>
          <w:rFonts w:ascii="Arial" w:hAnsi="Arial" w:cs="Arial"/>
          <w:b/>
          <w:bCs/>
          <w:sz w:val="18"/>
          <w:szCs w:val="18"/>
        </w:rPr>
      </w:pPr>
    </w:p>
    <w:p w14:paraId="31467BFF" w14:textId="77777777" w:rsidR="004751F2" w:rsidRPr="00827786" w:rsidRDefault="004751F2" w:rsidP="009A10BF">
      <w:pPr>
        <w:pBdr>
          <w:left w:val="single" w:sz="4" w:space="1" w:color="auto"/>
        </w:pBdr>
        <w:jc w:val="both"/>
        <w:rPr>
          <w:rFonts w:ascii="Arial" w:hAnsi="Arial" w:cs="Arial"/>
          <w:b/>
          <w:bCs/>
          <w:sz w:val="20"/>
          <w:szCs w:val="20"/>
        </w:rPr>
      </w:pPr>
      <w:r w:rsidRPr="00827786">
        <w:rPr>
          <w:rFonts w:ascii="Arial" w:hAnsi="Arial" w:cs="Arial"/>
          <w:b/>
          <w:bCs/>
          <w:sz w:val="20"/>
          <w:szCs w:val="20"/>
        </w:rPr>
        <w:t>INSTRUCTIVO</w:t>
      </w:r>
    </w:p>
    <w:p w14:paraId="780FB62E" w14:textId="77777777" w:rsidR="004751F2" w:rsidRPr="00827786" w:rsidRDefault="004751F2" w:rsidP="009A10BF">
      <w:pPr>
        <w:pBdr>
          <w:left w:val="single" w:sz="4" w:space="1" w:color="auto"/>
        </w:pBdr>
        <w:ind w:right="-129"/>
        <w:jc w:val="both"/>
        <w:rPr>
          <w:rFonts w:ascii="Arial" w:hAnsi="Arial" w:cs="Arial"/>
          <w:b/>
          <w:bCs/>
          <w:sz w:val="20"/>
          <w:szCs w:val="20"/>
        </w:rPr>
      </w:pPr>
    </w:p>
    <w:p w14:paraId="0E79AB60" w14:textId="77777777" w:rsidR="004751F2" w:rsidRPr="00827786" w:rsidRDefault="005B57FD" w:rsidP="009A10BF">
      <w:pPr>
        <w:pBdr>
          <w:left w:val="single" w:sz="4" w:space="1" w:color="auto"/>
        </w:pBdr>
        <w:ind w:right="-129"/>
        <w:jc w:val="both"/>
        <w:rPr>
          <w:rFonts w:ascii="Arial" w:hAnsi="Arial" w:cs="Arial"/>
          <w:b/>
          <w:bCs/>
          <w:sz w:val="20"/>
          <w:szCs w:val="20"/>
          <w:highlight w:val="yellow"/>
        </w:rPr>
      </w:pPr>
      <w:r w:rsidRPr="00827786">
        <w:rPr>
          <w:rFonts w:ascii="Arial" w:hAnsi="Arial" w:cs="Arial"/>
          <w:b/>
          <w:bCs/>
          <w:sz w:val="20"/>
          <w:szCs w:val="20"/>
        </w:rPr>
        <w:t>GENERALIDADES</w:t>
      </w:r>
    </w:p>
    <w:p w14:paraId="288A0909" w14:textId="77777777" w:rsidR="00470B2D" w:rsidRPr="00827786" w:rsidRDefault="00470B2D" w:rsidP="009A10BF">
      <w:pPr>
        <w:pBdr>
          <w:left w:val="single" w:sz="4" w:space="1" w:color="auto"/>
        </w:pBdr>
        <w:tabs>
          <w:tab w:val="left" w:pos="600"/>
          <w:tab w:val="left" w:pos="4320"/>
          <w:tab w:val="left" w:pos="5640"/>
        </w:tabs>
        <w:ind w:right="-129"/>
        <w:jc w:val="both"/>
        <w:rPr>
          <w:rFonts w:ascii="Arial" w:hAnsi="Arial" w:cs="Arial"/>
          <w:sz w:val="20"/>
          <w:szCs w:val="20"/>
        </w:rPr>
      </w:pPr>
    </w:p>
    <w:p w14:paraId="658669A9" w14:textId="1E7A4611" w:rsidR="00470B2D" w:rsidRPr="00827786" w:rsidRDefault="00644BC1" w:rsidP="009A10BF">
      <w:pPr>
        <w:pBdr>
          <w:left w:val="single" w:sz="4" w:space="1" w:color="auto"/>
        </w:pBdr>
        <w:ind w:right="-129"/>
        <w:jc w:val="both"/>
        <w:rPr>
          <w:rFonts w:ascii="Arial" w:hAnsi="Arial" w:cs="Arial"/>
          <w:sz w:val="20"/>
          <w:szCs w:val="20"/>
        </w:rPr>
      </w:pPr>
      <w:r w:rsidRPr="00827786">
        <w:rPr>
          <w:rFonts w:ascii="Arial" w:hAnsi="Arial" w:cs="Arial"/>
          <w:sz w:val="20"/>
          <w:szCs w:val="20"/>
        </w:rPr>
        <w:t>Teniendo en cuenta la definición dada a “queja o reclamo” contemplada en el artículo 2 de la Ley 1328 de 2009, que establece que es “la manifestación de inconformidad expresada por un consumidor financiero respecto de un producto o servicio adquirido, ofrecido o prestado por una entidad vigilada y puesta en conocimiento de ésta, del defensor del consumidor financiero, de la Superintendencia Financiera de Colombia o de las demás instituciones competentes, según corresponda”, todas las quejas o reclamos interpuestos por los consumidores financieros directamente ante ellas o sus defensores del consumidor financiero, deben ser registradas en esta proforma</w:t>
      </w:r>
      <w:r w:rsidR="00D63D7F" w:rsidRPr="00827786">
        <w:rPr>
          <w:rFonts w:ascii="Arial" w:hAnsi="Arial" w:cs="Arial"/>
          <w:sz w:val="20"/>
          <w:szCs w:val="20"/>
        </w:rPr>
        <w:t xml:space="preserve">, independientemente de la inmediatez en que se haya dado resolución a la inconformidad del consumidor financiero. </w:t>
      </w:r>
    </w:p>
    <w:p w14:paraId="6BDAB787" w14:textId="7D687DEC" w:rsidR="00C104BE" w:rsidRPr="00827786" w:rsidRDefault="00C104BE" w:rsidP="009A10BF">
      <w:pPr>
        <w:pBdr>
          <w:left w:val="single" w:sz="4" w:space="1" w:color="auto"/>
        </w:pBdr>
        <w:tabs>
          <w:tab w:val="left" w:pos="600"/>
          <w:tab w:val="left" w:pos="4320"/>
          <w:tab w:val="left" w:pos="5640"/>
        </w:tabs>
        <w:ind w:right="-129"/>
        <w:jc w:val="both"/>
        <w:rPr>
          <w:rFonts w:ascii="Arial" w:hAnsi="Arial" w:cs="Arial"/>
          <w:sz w:val="20"/>
          <w:szCs w:val="20"/>
        </w:rPr>
      </w:pPr>
    </w:p>
    <w:p w14:paraId="052C163C" w14:textId="132B6332" w:rsidR="00174F28" w:rsidRPr="00827786" w:rsidRDefault="00174F28" w:rsidP="009A10BF">
      <w:pPr>
        <w:pBdr>
          <w:left w:val="single" w:sz="4" w:space="1" w:color="auto"/>
        </w:pBdr>
        <w:tabs>
          <w:tab w:val="left" w:pos="600"/>
          <w:tab w:val="left" w:pos="4320"/>
          <w:tab w:val="left" w:pos="5640"/>
        </w:tabs>
        <w:ind w:right="-129"/>
        <w:jc w:val="both"/>
        <w:rPr>
          <w:rFonts w:ascii="Arial" w:hAnsi="Arial" w:cs="Arial"/>
          <w:sz w:val="20"/>
          <w:szCs w:val="20"/>
        </w:rPr>
      </w:pPr>
      <w:r w:rsidRPr="00827786">
        <w:rPr>
          <w:rFonts w:ascii="Arial" w:hAnsi="Arial" w:cs="Arial"/>
          <w:sz w:val="20"/>
          <w:szCs w:val="20"/>
        </w:rPr>
        <w:t xml:space="preserve">En esta proforma se deberá diligenciar la información derivada de la </w:t>
      </w:r>
      <w:r w:rsidRPr="009A10BF">
        <w:rPr>
          <w:rFonts w:ascii="Arial" w:hAnsi="Arial" w:cs="Arial"/>
          <w:bCs/>
          <w:sz w:val="20"/>
          <w:szCs w:val="20"/>
        </w:rPr>
        <w:t>interposición</w:t>
      </w:r>
      <w:r w:rsidRPr="00827786">
        <w:rPr>
          <w:rFonts w:ascii="Arial" w:hAnsi="Arial" w:cs="Arial"/>
          <w:sz w:val="20"/>
          <w:szCs w:val="20"/>
        </w:rPr>
        <w:t xml:space="preserve"> de quejas o reclamos por parte de</w:t>
      </w:r>
      <w:r w:rsidR="009A10BF">
        <w:rPr>
          <w:rFonts w:ascii="Arial" w:hAnsi="Arial" w:cs="Arial"/>
          <w:sz w:val="20"/>
          <w:szCs w:val="20"/>
        </w:rPr>
        <w:t xml:space="preserve"> los</w:t>
      </w:r>
      <w:r w:rsidRPr="00827786">
        <w:rPr>
          <w:rFonts w:ascii="Arial" w:hAnsi="Arial" w:cs="Arial"/>
          <w:sz w:val="20"/>
          <w:szCs w:val="20"/>
        </w:rPr>
        <w:t xml:space="preserve"> consumidores financieros ante las entidades financieras y sus defensores del consumidor financiero.</w:t>
      </w:r>
    </w:p>
    <w:p w14:paraId="2CB3B4CE" w14:textId="77777777" w:rsidR="00174F28" w:rsidRPr="00827786" w:rsidRDefault="00174F28" w:rsidP="009A10BF">
      <w:pPr>
        <w:pBdr>
          <w:left w:val="single" w:sz="4" w:space="1" w:color="auto"/>
        </w:pBdr>
        <w:tabs>
          <w:tab w:val="left" w:pos="600"/>
          <w:tab w:val="left" w:pos="4320"/>
          <w:tab w:val="left" w:pos="5640"/>
        </w:tabs>
        <w:ind w:right="-129"/>
        <w:jc w:val="both"/>
        <w:rPr>
          <w:rFonts w:ascii="Arial" w:hAnsi="Arial" w:cs="Arial"/>
          <w:sz w:val="20"/>
          <w:szCs w:val="20"/>
        </w:rPr>
      </w:pPr>
    </w:p>
    <w:p w14:paraId="40BF9E6B" w14:textId="77777777" w:rsidR="00C940F8" w:rsidRPr="00827786" w:rsidRDefault="00C940F8" w:rsidP="009A10BF">
      <w:pPr>
        <w:pBdr>
          <w:left w:val="single" w:sz="4" w:space="1" w:color="auto"/>
        </w:pBdr>
        <w:tabs>
          <w:tab w:val="left" w:pos="600"/>
          <w:tab w:val="left" w:pos="4320"/>
          <w:tab w:val="left" w:pos="5640"/>
        </w:tabs>
        <w:ind w:right="-129"/>
        <w:jc w:val="both"/>
        <w:rPr>
          <w:rFonts w:ascii="Arial" w:hAnsi="Arial" w:cs="Arial"/>
          <w:sz w:val="20"/>
          <w:szCs w:val="20"/>
        </w:rPr>
      </w:pPr>
      <w:r w:rsidRPr="00827786">
        <w:rPr>
          <w:rFonts w:ascii="Arial" w:hAnsi="Arial" w:cs="Arial"/>
          <w:sz w:val="20"/>
          <w:szCs w:val="20"/>
        </w:rPr>
        <w:t>Los trámites que no constituyan por su naturaleza una queja, por ejemplo, en los que se solicita información o documentación, no deben relacionarse en esta proforma.</w:t>
      </w:r>
    </w:p>
    <w:p w14:paraId="122D49C3" w14:textId="77777777" w:rsidR="00C940F8" w:rsidRPr="00827786" w:rsidRDefault="00C940F8" w:rsidP="009A10BF">
      <w:pPr>
        <w:pBdr>
          <w:left w:val="single" w:sz="4" w:space="1" w:color="auto"/>
        </w:pBdr>
        <w:tabs>
          <w:tab w:val="left" w:pos="600"/>
          <w:tab w:val="left" w:pos="4320"/>
          <w:tab w:val="left" w:pos="5640"/>
        </w:tabs>
        <w:ind w:right="-129"/>
        <w:jc w:val="both"/>
        <w:rPr>
          <w:rFonts w:ascii="Arial" w:hAnsi="Arial" w:cs="Arial"/>
          <w:sz w:val="20"/>
          <w:szCs w:val="20"/>
        </w:rPr>
      </w:pPr>
    </w:p>
    <w:p w14:paraId="6E737DFA" w14:textId="77777777" w:rsidR="00C104BE" w:rsidRPr="00827786" w:rsidRDefault="00C104BE" w:rsidP="009A10BF">
      <w:pPr>
        <w:pBdr>
          <w:left w:val="single" w:sz="4" w:space="1" w:color="auto"/>
        </w:pBdr>
        <w:tabs>
          <w:tab w:val="left" w:pos="600"/>
          <w:tab w:val="left" w:pos="4320"/>
          <w:tab w:val="left" w:pos="5640"/>
        </w:tabs>
        <w:ind w:right="-129"/>
        <w:jc w:val="both"/>
        <w:rPr>
          <w:rFonts w:ascii="Arial" w:hAnsi="Arial" w:cs="Arial"/>
          <w:sz w:val="20"/>
          <w:szCs w:val="20"/>
        </w:rPr>
      </w:pPr>
      <w:bookmarkStart w:id="0" w:name="_Hlk525289198"/>
      <w:r w:rsidRPr="00827786">
        <w:rPr>
          <w:rFonts w:ascii="Arial" w:hAnsi="Arial" w:cs="Arial"/>
          <w:sz w:val="20"/>
          <w:szCs w:val="20"/>
        </w:rPr>
        <w:t xml:space="preserve">Para el reporte de la información, se </w:t>
      </w:r>
      <w:r w:rsidR="00855C33" w:rsidRPr="00827786">
        <w:rPr>
          <w:rFonts w:ascii="Arial" w:hAnsi="Arial" w:cs="Arial"/>
          <w:sz w:val="20"/>
          <w:szCs w:val="20"/>
        </w:rPr>
        <w:t xml:space="preserve">tendrá </w:t>
      </w:r>
      <w:r w:rsidRPr="00827786">
        <w:rPr>
          <w:rFonts w:ascii="Arial" w:hAnsi="Arial" w:cs="Arial"/>
          <w:sz w:val="20"/>
          <w:szCs w:val="20"/>
        </w:rPr>
        <w:t xml:space="preserve">en cuenta la codificación disponible en </w:t>
      </w:r>
      <w:r w:rsidR="00B52578" w:rsidRPr="00827786">
        <w:rPr>
          <w:rFonts w:ascii="Arial" w:hAnsi="Arial" w:cs="Arial"/>
          <w:sz w:val="20"/>
          <w:szCs w:val="20"/>
        </w:rPr>
        <w:t>la sección Interés del Vigilado / Reportes / Índice de reportes de información a la Superintendencia Financiera / Guías para el reporte de información</w:t>
      </w:r>
      <w:r w:rsidR="002018CC" w:rsidRPr="00827786">
        <w:rPr>
          <w:rFonts w:ascii="Arial" w:hAnsi="Arial" w:cs="Arial"/>
          <w:sz w:val="20"/>
          <w:szCs w:val="20"/>
        </w:rPr>
        <w:t>,</w:t>
      </w:r>
      <w:r w:rsidR="00756690" w:rsidRPr="00827786">
        <w:rPr>
          <w:rFonts w:ascii="Arial" w:hAnsi="Arial" w:cs="Arial"/>
          <w:sz w:val="20"/>
          <w:szCs w:val="20"/>
        </w:rPr>
        <w:t xml:space="preserve"> de</w:t>
      </w:r>
      <w:r w:rsidR="00B52578" w:rsidRPr="00827786">
        <w:rPr>
          <w:rFonts w:ascii="Arial" w:hAnsi="Arial" w:cs="Arial"/>
          <w:sz w:val="20"/>
          <w:szCs w:val="20"/>
        </w:rPr>
        <w:t xml:space="preserve"> </w:t>
      </w:r>
      <w:r w:rsidRPr="00827786">
        <w:rPr>
          <w:rFonts w:ascii="Arial" w:hAnsi="Arial" w:cs="Arial"/>
          <w:sz w:val="20"/>
          <w:szCs w:val="20"/>
        </w:rPr>
        <w:t xml:space="preserve">la página </w:t>
      </w:r>
      <w:r w:rsidR="000D6215" w:rsidRPr="00827786">
        <w:rPr>
          <w:rFonts w:ascii="Arial" w:hAnsi="Arial" w:cs="Arial"/>
          <w:sz w:val="20"/>
          <w:szCs w:val="20"/>
        </w:rPr>
        <w:t>web</w:t>
      </w:r>
      <w:r w:rsidR="00E30322" w:rsidRPr="00827786">
        <w:rPr>
          <w:rFonts w:ascii="Arial" w:hAnsi="Arial" w:cs="Arial"/>
          <w:sz w:val="20"/>
          <w:szCs w:val="20"/>
        </w:rPr>
        <w:t xml:space="preserve"> de esta Superintendencia (</w:t>
      </w:r>
      <w:hyperlink r:id="rId11" w:history="1">
        <w:r w:rsidR="00E30322" w:rsidRPr="00827786">
          <w:rPr>
            <w:rStyle w:val="Hipervnculo"/>
            <w:rFonts w:ascii="Arial" w:hAnsi="Arial" w:cs="Arial"/>
            <w:sz w:val="20"/>
            <w:szCs w:val="20"/>
          </w:rPr>
          <w:t>https://www.superfinanciera.gov.co</w:t>
        </w:r>
      </w:hyperlink>
      <w:r w:rsidR="00E30322" w:rsidRPr="00827786">
        <w:rPr>
          <w:rFonts w:ascii="Arial" w:hAnsi="Arial" w:cs="Arial"/>
          <w:sz w:val="20"/>
          <w:szCs w:val="20"/>
        </w:rPr>
        <w:t>).</w:t>
      </w:r>
    </w:p>
    <w:p w14:paraId="5FB4CC3D" w14:textId="77777777" w:rsidR="00B52578" w:rsidRPr="00827786" w:rsidRDefault="00B52578" w:rsidP="009A10BF">
      <w:pPr>
        <w:pBdr>
          <w:left w:val="single" w:sz="4" w:space="1" w:color="auto"/>
        </w:pBdr>
        <w:tabs>
          <w:tab w:val="left" w:pos="600"/>
          <w:tab w:val="left" w:pos="4320"/>
          <w:tab w:val="left" w:pos="5640"/>
        </w:tabs>
        <w:ind w:right="-129"/>
        <w:jc w:val="both"/>
        <w:rPr>
          <w:rFonts w:ascii="Arial" w:hAnsi="Arial" w:cs="Arial"/>
          <w:sz w:val="20"/>
          <w:szCs w:val="20"/>
        </w:rPr>
      </w:pPr>
    </w:p>
    <w:p w14:paraId="360C3A12" w14:textId="4978AA6E" w:rsidR="00B82C50" w:rsidRPr="00827786" w:rsidRDefault="00B82C50" w:rsidP="009A10BF">
      <w:pPr>
        <w:pBdr>
          <w:left w:val="single" w:sz="4" w:space="1" w:color="auto"/>
        </w:pBdr>
        <w:tabs>
          <w:tab w:val="left" w:pos="600"/>
          <w:tab w:val="left" w:pos="4320"/>
          <w:tab w:val="left" w:pos="5640"/>
        </w:tabs>
        <w:ind w:right="-129"/>
        <w:jc w:val="both"/>
        <w:rPr>
          <w:rFonts w:ascii="Arial" w:hAnsi="Arial" w:cs="Arial"/>
          <w:sz w:val="20"/>
          <w:szCs w:val="20"/>
        </w:rPr>
      </w:pPr>
      <w:r w:rsidRPr="00827786">
        <w:rPr>
          <w:rFonts w:ascii="Arial" w:hAnsi="Arial" w:cs="Arial"/>
          <w:sz w:val="20"/>
          <w:szCs w:val="20"/>
        </w:rPr>
        <w:t xml:space="preserve">La información diligenciada por departamento y municipio corresponde al lugar en el cual el consumidor financiero </w:t>
      </w:r>
      <w:r w:rsidR="00EA7CE8" w:rsidRPr="00827786">
        <w:rPr>
          <w:rFonts w:ascii="Arial" w:hAnsi="Arial" w:cs="Arial"/>
          <w:sz w:val="20"/>
          <w:szCs w:val="20"/>
        </w:rPr>
        <w:t xml:space="preserve">manifestó tener el </w:t>
      </w:r>
      <w:r w:rsidRPr="00827786">
        <w:rPr>
          <w:rFonts w:ascii="Arial" w:hAnsi="Arial" w:cs="Arial"/>
          <w:sz w:val="20"/>
          <w:szCs w:val="20"/>
        </w:rPr>
        <w:t xml:space="preserve">inconveniente </w:t>
      </w:r>
      <w:r w:rsidR="00EA7CE8" w:rsidRPr="00827786">
        <w:rPr>
          <w:rFonts w:ascii="Arial" w:hAnsi="Arial" w:cs="Arial"/>
          <w:sz w:val="20"/>
          <w:szCs w:val="20"/>
        </w:rPr>
        <w:t>en la prestación de los servicios financieros.</w:t>
      </w:r>
    </w:p>
    <w:p w14:paraId="352F103C" w14:textId="79053FCA" w:rsidR="003B6346" w:rsidRPr="00827786" w:rsidRDefault="003B6346" w:rsidP="009A10BF">
      <w:pPr>
        <w:pBdr>
          <w:left w:val="single" w:sz="4" w:space="1" w:color="auto"/>
        </w:pBdr>
        <w:tabs>
          <w:tab w:val="left" w:pos="600"/>
          <w:tab w:val="left" w:pos="4320"/>
          <w:tab w:val="left" w:pos="5640"/>
        </w:tabs>
        <w:ind w:right="-129"/>
        <w:jc w:val="both"/>
        <w:rPr>
          <w:rFonts w:ascii="Arial" w:hAnsi="Arial" w:cs="Arial"/>
          <w:sz w:val="20"/>
          <w:szCs w:val="20"/>
        </w:rPr>
      </w:pPr>
    </w:p>
    <w:p w14:paraId="3D1A1F78" w14:textId="686B933A" w:rsidR="00960B67" w:rsidRDefault="00960B67" w:rsidP="009A10BF">
      <w:pPr>
        <w:pBdr>
          <w:left w:val="single" w:sz="4" w:space="1" w:color="auto"/>
        </w:pBdr>
        <w:tabs>
          <w:tab w:val="left" w:pos="600"/>
          <w:tab w:val="left" w:pos="4320"/>
          <w:tab w:val="left" w:pos="5640"/>
        </w:tabs>
        <w:ind w:right="-129"/>
        <w:jc w:val="both"/>
        <w:rPr>
          <w:rFonts w:ascii="Arial" w:hAnsi="Arial" w:cs="Arial"/>
          <w:sz w:val="20"/>
          <w:szCs w:val="20"/>
        </w:rPr>
      </w:pPr>
      <w:r w:rsidRPr="0645C3B9">
        <w:rPr>
          <w:rFonts w:ascii="Arial" w:hAnsi="Arial" w:cs="Arial"/>
          <w:sz w:val="20"/>
          <w:szCs w:val="20"/>
        </w:rPr>
        <w:t xml:space="preserve">La información deberá ser actualizada en el </w:t>
      </w:r>
      <w:r w:rsidR="49B1483F" w:rsidRPr="0645C3B9">
        <w:rPr>
          <w:rFonts w:ascii="Arial" w:hAnsi="Arial" w:cs="Arial"/>
          <w:sz w:val="20"/>
          <w:szCs w:val="20"/>
        </w:rPr>
        <w:t>API REST</w:t>
      </w:r>
      <w:r w:rsidRPr="0645C3B9">
        <w:rPr>
          <w:rFonts w:ascii="Arial" w:hAnsi="Arial" w:cs="Arial"/>
          <w:sz w:val="20"/>
          <w:szCs w:val="20"/>
        </w:rPr>
        <w:t xml:space="preserve"> por cada nuevo evento, es decir, ante la recepción de cada nueva queja o reclamo.</w:t>
      </w:r>
    </w:p>
    <w:p w14:paraId="3565F490" w14:textId="5F455CE7" w:rsidR="002A7821" w:rsidRDefault="002A7821" w:rsidP="009A10BF">
      <w:pPr>
        <w:pBdr>
          <w:left w:val="single" w:sz="4" w:space="1" w:color="auto"/>
        </w:pBdr>
        <w:tabs>
          <w:tab w:val="left" w:pos="600"/>
          <w:tab w:val="left" w:pos="4320"/>
          <w:tab w:val="left" w:pos="5640"/>
        </w:tabs>
        <w:ind w:right="-129"/>
        <w:jc w:val="both"/>
        <w:rPr>
          <w:rFonts w:ascii="Arial" w:hAnsi="Arial" w:cs="Arial"/>
          <w:sz w:val="20"/>
          <w:szCs w:val="20"/>
        </w:rPr>
      </w:pPr>
    </w:p>
    <w:p w14:paraId="030A01A8" w14:textId="21B16565" w:rsidR="002A7821" w:rsidRPr="00827786" w:rsidRDefault="002A7821" w:rsidP="009A10BF">
      <w:pPr>
        <w:pBdr>
          <w:left w:val="single" w:sz="4" w:space="1" w:color="auto"/>
        </w:pBdr>
        <w:tabs>
          <w:tab w:val="left" w:pos="600"/>
          <w:tab w:val="left" w:pos="4320"/>
          <w:tab w:val="left" w:pos="5640"/>
        </w:tabs>
        <w:ind w:right="-129"/>
        <w:jc w:val="both"/>
        <w:rPr>
          <w:rFonts w:ascii="Arial" w:hAnsi="Arial" w:cs="Arial"/>
          <w:sz w:val="20"/>
          <w:szCs w:val="20"/>
        </w:rPr>
      </w:pPr>
      <w:r>
        <w:rPr>
          <w:rFonts w:ascii="Arial" w:hAnsi="Arial" w:cs="Arial"/>
          <w:sz w:val="20"/>
          <w:szCs w:val="20"/>
        </w:rPr>
        <w:t xml:space="preserve">En caso en que </w:t>
      </w:r>
      <w:r w:rsidR="00E4657E">
        <w:rPr>
          <w:rFonts w:ascii="Arial" w:hAnsi="Arial" w:cs="Arial"/>
          <w:sz w:val="20"/>
          <w:szCs w:val="20"/>
        </w:rPr>
        <w:t>la información solicitada no aplique para la queja o consumidor financiero reportado, el campó deberá ser repor</w:t>
      </w:r>
      <w:r w:rsidR="00F350A9">
        <w:rPr>
          <w:rFonts w:ascii="Arial" w:hAnsi="Arial" w:cs="Arial"/>
          <w:sz w:val="20"/>
          <w:szCs w:val="20"/>
        </w:rPr>
        <w:t xml:space="preserve">tado vacío. </w:t>
      </w:r>
    </w:p>
    <w:bookmarkEnd w:id="0"/>
    <w:p w14:paraId="4A4FD462" w14:textId="77777777" w:rsidR="00C940F8" w:rsidRPr="00827786" w:rsidRDefault="00C940F8" w:rsidP="009A10BF">
      <w:pPr>
        <w:pBdr>
          <w:left w:val="single" w:sz="4" w:space="1" w:color="auto"/>
        </w:pBdr>
        <w:tabs>
          <w:tab w:val="left" w:pos="600"/>
          <w:tab w:val="left" w:pos="4320"/>
          <w:tab w:val="left" w:pos="5640"/>
        </w:tabs>
        <w:ind w:right="-129"/>
        <w:jc w:val="both"/>
        <w:rPr>
          <w:rFonts w:ascii="Arial" w:hAnsi="Arial" w:cs="Arial"/>
          <w:sz w:val="20"/>
          <w:szCs w:val="20"/>
        </w:rPr>
      </w:pPr>
    </w:p>
    <w:p w14:paraId="73939AA0" w14:textId="77777777" w:rsidR="006C1E82" w:rsidRPr="00827786" w:rsidRDefault="00C940F8" w:rsidP="009A10BF">
      <w:pPr>
        <w:pBdr>
          <w:left w:val="single" w:sz="4" w:space="1" w:color="auto"/>
        </w:pBdr>
        <w:tabs>
          <w:tab w:val="left" w:pos="600"/>
          <w:tab w:val="left" w:pos="4320"/>
          <w:tab w:val="left" w:pos="5640"/>
        </w:tabs>
        <w:ind w:right="-129"/>
        <w:jc w:val="both"/>
        <w:rPr>
          <w:rFonts w:ascii="Arial" w:hAnsi="Arial" w:cs="Arial"/>
          <w:sz w:val="20"/>
          <w:szCs w:val="20"/>
        </w:rPr>
      </w:pPr>
      <w:r w:rsidRPr="00827786">
        <w:rPr>
          <w:rFonts w:ascii="Arial" w:hAnsi="Arial" w:cs="Arial"/>
          <w:sz w:val="20"/>
          <w:szCs w:val="20"/>
        </w:rPr>
        <w:t>No se aceptan valores negativos.</w:t>
      </w:r>
    </w:p>
    <w:p w14:paraId="10D2D482" w14:textId="747EBC7F" w:rsidR="00852647" w:rsidRDefault="00852647" w:rsidP="009A10BF">
      <w:pPr>
        <w:pBdr>
          <w:left w:val="single" w:sz="4" w:space="1" w:color="auto"/>
        </w:pBdr>
        <w:ind w:right="-129"/>
        <w:jc w:val="both"/>
        <w:outlineLvl w:val="0"/>
        <w:rPr>
          <w:rFonts w:ascii="Arial" w:hAnsi="Arial" w:cs="Arial"/>
          <w:sz w:val="20"/>
          <w:szCs w:val="20"/>
        </w:rPr>
      </w:pPr>
    </w:p>
    <w:p w14:paraId="3D124F05" w14:textId="77777777" w:rsidR="009A10BF" w:rsidRPr="00827786" w:rsidRDefault="009A10BF" w:rsidP="009A10BF">
      <w:pPr>
        <w:pBdr>
          <w:left w:val="single" w:sz="4" w:space="1" w:color="auto"/>
        </w:pBdr>
        <w:ind w:right="-129"/>
        <w:jc w:val="both"/>
        <w:outlineLvl w:val="0"/>
        <w:rPr>
          <w:rFonts w:ascii="Arial" w:hAnsi="Arial" w:cs="Arial"/>
          <w:b/>
          <w:bCs/>
          <w:sz w:val="20"/>
          <w:szCs w:val="20"/>
        </w:rPr>
      </w:pPr>
    </w:p>
    <w:p w14:paraId="032F2A3E" w14:textId="77777777" w:rsidR="004751F2" w:rsidRPr="00827786" w:rsidRDefault="00C940F8" w:rsidP="009A10BF">
      <w:pPr>
        <w:pBdr>
          <w:left w:val="single" w:sz="4" w:space="1" w:color="auto"/>
        </w:pBdr>
        <w:ind w:right="-129"/>
        <w:jc w:val="both"/>
        <w:outlineLvl w:val="0"/>
        <w:rPr>
          <w:rFonts w:ascii="Arial" w:hAnsi="Arial" w:cs="Arial"/>
          <w:b/>
          <w:bCs/>
          <w:sz w:val="20"/>
          <w:szCs w:val="20"/>
        </w:rPr>
      </w:pPr>
      <w:r w:rsidRPr="00827786">
        <w:rPr>
          <w:rFonts w:ascii="Arial" w:hAnsi="Arial" w:cs="Arial"/>
          <w:b/>
          <w:bCs/>
          <w:sz w:val="20"/>
          <w:szCs w:val="20"/>
        </w:rPr>
        <w:t>ENCABEZADO</w:t>
      </w:r>
    </w:p>
    <w:p w14:paraId="43742F2E" w14:textId="77777777" w:rsidR="004751F2" w:rsidRPr="00827786" w:rsidRDefault="004751F2" w:rsidP="009A10BF">
      <w:pPr>
        <w:pBdr>
          <w:left w:val="single" w:sz="4" w:space="1" w:color="auto"/>
        </w:pBdr>
        <w:ind w:right="-129"/>
        <w:jc w:val="both"/>
        <w:outlineLvl w:val="0"/>
        <w:rPr>
          <w:rFonts w:ascii="Arial" w:hAnsi="Arial" w:cs="Arial"/>
          <w:b/>
          <w:bCs/>
          <w:sz w:val="20"/>
          <w:szCs w:val="20"/>
        </w:rPr>
      </w:pPr>
    </w:p>
    <w:p w14:paraId="28FD2D5E" w14:textId="6B00E89E" w:rsidR="00286B89" w:rsidRPr="00827786" w:rsidRDefault="1AB940B6" w:rsidP="009A10BF">
      <w:pPr>
        <w:pBdr>
          <w:left w:val="single" w:sz="4" w:space="1" w:color="auto"/>
        </w:pBdr>
        <w:ind w:right="-129"/>
        <w:jc w:val="both"/>
        <w:rPr>
          <w:rFonts w:ascii="Arial" w:hAnsi="Arial" w:cs="Arial"/>
          <w:b/>
          <w:bCs/>
          <w:sz w:val="20"/>
          <w:szCs w:val="20"/>
        </w:rPr>
      </w:pPr>
      <w:r w:rsidRPr="00827786">
        <w:rPr>
          <w:rFonts w:ascii="Arial" w:hAnsi="Arial" w:cs="Arial"/>
          <w:b/>
          <w:bCs/>
          <w:sz w:val="20"/>
          <w:szCs w:val="20"/>
        </w:rPr>
        <w:t xml:space="preserve">Tipo y código de entidad: </w:t>
      </w:r>
      <w:r w:rsidRPr="00D167C9">
        <w:rPr>
          <w:rFonts w:ascii="Arial" w:hAnsi="Arial" w:cs="Arial"/>
          <w:sz w:val="20"/>
          <w:szCs w:val="20"/>
        </w:rPr>
        <w:t>Registre el código y tipo de entidad asignado por la SFC.</w:t>
      </w:r>
    </w:p>
    <w:p w14:paraId="23B6A8F2" w14:textId="44C21761" w:rsidR="00286B89" w:rsidRPr="00827786" w:rsidRDefault="1AB940B6" w:rsidP="009A10BF">
      <w:pPr>
        <w:pBdr>
          <w:left w:val="single" w:sz="4" w:space="1" w:color="auto"/>
        </w:pBdr>
        <w:ind w:right="-129"/>
        <w:jc w:val="both"/>
        <w:rPr>
          <w:rFonts w:ascii="Arial" w:hAnsi="Arial" w:cs="Arial"/>
          <w:b/>
          <w:bCs/>
          <w:sz w:val="20"/>
          <w:szCs w:val="20"/>
        </w:rPr>
      </w:pPr>
      <w:r w:rsidRPr="00827786">
        <w:rPr>
          <w:rFonts w:ascii="Arial" w:hAnsi="Arial" w:cs="Arial"/>
          <w:b/>
          <w:bCs/>
          <w:sz w:val="20"/>
          <w:szCs w:val="20"/>
        </w:rPr>
        <w:t xml:space="preserve"> </w:t>
      </w:r>
    </w:p>
    <w:p w14:paraId="76250925" w14:textId="3B15669B" w:rsidR="00286B89" w:rsidRPr="00827786" w:rsidRDefault="1AB940B6" w:rsidP="009A10BF">
      <w:pPr>
        <w:pBdr>
          <w:left w:val="single" w:sz="4" w:space="1" w:color="auto"/>
        </w:pBdr>
        <w:ind w:right="-129"/>
        <w:jc w:val="both"/>
        <w:rPr>
          <w:rFonts w:ascii="Arial" w:hAnsi="Arial" w:cs="Arial"/>
          <w:b/>
          <w:bCs/>
          <w:sz w:val="20"/>
          <w:szCs w:val="20"/>
        </w:rPr>
      </w:pPr>
      <w:r w:rsidRPr="00827786">
        <w:rPr>
          <w:rFonts w:ascii="Arial" w:hAnsi="Arial" w:cs="Arial"/>
          <w:b/>
          <w:bCs/>
          <w:sz w:val="20"/>
          <w:szCs w:val="20"/>
        </w:rPr>
        <w:t xml:space="preserve">Nombre entidad: </w:t>
      </w:r>
      <w:r w:rsidRPr="00D167C9">
        <w:rPr>
          <w:rFonts w:ascii="Arial" w:hAnsi="Arial" w:cs="Arial"/>
          <w:sz w:val="20"/>
          <w:szCs w:val="20"/>
        </w:rPr>
        <w:t>Registre el nombre o sigla de la entidad.</w:t>
      </w:r>
      <w:r w:rsidRPr="00827786">
        <w:rPr>
          <w:rFonts w:ascii="Arial" w:hAnsi="Arial" w:cs="Arial"/>
          <w:b/>
          <w:bCs/>
          <w:sz w:val="20"/>
          <w:szCs w:val="20"/>
        </w:rPr>
        <w:t xml:space="preserve"> </w:t>
      </w:r>
    </w:p>
    <w:p w14:paraId="43D2C071" w14:textId="4E1E371A" w:rsidR="00286B89" w:rsidRPr="00827786" w:rsidRDefault="00286B89" w:rsidP="009A10BF">
      <w:pPr>
        <w:pBdr>
          <w:left w:val="single" w:sz="4" w:space="1" w:color="auto"/>
        </w:pBdr>
        <w:ind w:right="-129"/>
        <w:jc w:val="both"/>
        <w:rPr>
          <w:rFonts w:ascii="Arial" w:hAnsi="Arial" w:cs="Arial"/>
          <w:b/>
          <w:bCs/>
          <w:sz w:val="20"/>
          <w:szCs w:val="20"/>
        </w:rPr>
      </w:pPr>
    </w:p>
    <w:p w14:paraId="32EC09F3" w14:textId="77777777" w:rsidR="009A6B01" w:rsidRPr="00827786" w:rsidRDefault="009A6B01" w:rsidP="009A10BF">
      <w:pPr>
        <w:pBdr>
          <w:left w:val="single" w:sz="4" w:space="1" w:color="auto"/>
        </w:pBdr>
        <w:ind w:right="-129"/>
        <w:rPr>
          <w:rFonts w:ascii="Arial" w:hAnsi="Arial" w:cs="Arial"/>
          <w:b/>
          <w:sz w:val="20"/>
          <w:szCs w:val="20"/>
        </w:rPr>
      </w:pPr>
    </w:p>
    <w:p w14:paraId="61ED5BC4" w14:textId="77777777" w:rsidR="00D167C9" w:rsidRPr="00827786" w:rsidRDefault="00D167C9" w:rsidP="009A10BF">
      <w:pPr>
        <w:pBdr>
          <w:left w:val="single" w:sz="4" w:space="1" w:color="auto"/>
        </w:pBdr>
        <w:tabs>
          <w:tab w:val="center" w:pos="4252"/>
          <w:tab w:val="right" w:pos="8504"/>
        </w:tabs>
        <w:rPr>
          <w:rFonts w:ascii="Arial" w:hAnsi="Arial" w:cs="Arial"/>
          <w:b/>
          <w:spacing w:val="-3"/>
          <w:sz w:val="18"/>
          <w:szCs w:val="18"/>
          <w:lang w:val="es-AR" w:eastAsia="es-ES"/>
        </w:rPr>
      </w:pPr>
      <w:r w:rsidRPr="00827786">
        <w:rPr>
          <w:rFonts w:ascii="Arial" w:hAnsi="Arial" w:cs="Arial"/>
          <w:b/>
          <w:spacing w:val="-3"/>
          <w:sz w:val="18"/>
          <w:szCs w:val="18"/>
          <w:lang w:val="es-AR" w:eastAsia="es-ES"/>
        </w:rPr>
        <w:t xml:space="preserve">Página </w:t>
      </w:r>
      <w:r w:rsidRPr="00A17CE7">
        <w:rPr>
          <w:rFonts w:ascii="Arial" w:hAnsi="Arial" w:cs="Arial"/>
          <w:b/>
          <w:spacing w:val="-3"/>
          <w:sz w:val="18"/>
          <w:szCs w:val="18"/>
          <w:lang w:val="es-AR" w:eastAsia="es-ES"/>
        </w:rPr>
        <w:t>XXX</w:t>
      </w:r>
    </w:p>
    <w:p w14:paraId="0E22A3AA" w14:textId="77777777" w:rsidR="00D167C9" w:rsidRDefault="00D167C9" w:rsidP="009A10BF">
      <w:pPr>
        <w:pBdr>
          <w:left w:val="single" w:sz="4" w:space="1" w:color="auto"/>
        </w:pBdr>
        <w:ind w:right="-129"/>
        <w:rPr>
          <w:rFonts w:ascii="Arial" w:hAnsi="Arial" w:cs="Arial"/>
          <w:b/>
          <w:sz w:val="20"/>
          <w:szCs w:val="20"/>
        </w:rPr>
      </w:pPr>
    </w:p>
    <w:p w14:paraId="2F078E4E" w14:textId="5DFEAC3E" w:rsidR="00C940F8" w:rsidRPr="00827786" w:rsidRDefault="00C940F8" w:rsidP="009A10BF">
      <w:pPr>
        <w:pBdr>
          <w:left w:val="single" w:sz="4" w:space="1" w:color="auto"/>
        </w:pBdr>
        <w:ind w:right="-129"/>
        <w:rPr>
          <w:rFonts w:ascii="Arial" w:hAnsi="Arial" w:cs="Arial"/>
          <w:b/>
          <w:sz w:val="20"/>
          <w:szCs w:val="20"/>
        </w:rPr>
      </w:pPr>
      <w:r w:rsidRPr="00827786">
        <w:rPr>
          <w:rFonts w:ascii="Arial" w:hAnsi="Arial" w:cs="Arial"/>
          <w:b/>
          <w:sz w:val="20"/>
          <w:szCs w:val="20"/>
        </w:rPr>
        <w:t>CUERPO DEL FORMATO</w:t>
      </w:r>
    </w:p>
    <w:p w14:paraId="0B601B22" w14:textId="77777777" w:rsidR="00E64CA4" w:rsidRPr="00827786" w:rsidRDefault="00E64CA4" w:rsidP="009A10BF">
      <w:pPr>
        <w:pBdr>
          <w:left w:val="single" w:sz="4" w:space="1" w:color="auto"/>
        </w:pBdr>
        <w:ind w:right="-129"/>
        <w:jc w:val="both"/>
        <w:rPr>
          <w:rFonts w:ascii="Arial" w:hAnsi="Arial" w:cs="Arial"/>
          <w:sz w:val="20"/>
          <w:szCs w:val="20"/>
        </w:rPr>
      </w:pPr>
    </w:p>
    <w:p w14:paraId="00FD9417" w14:textId="77777777" w:rsidR="00DF0D03" w:rsidRPr="00827786" w:rsidRDefault="00DF0D03" w:rsidP="009A10BF">
      <w:pPr>
        <w:pBdr>
          <w:left w:val="single" w:sz="4" w:space="1" w:color="auto"/>
        </w:pBdr>
        <w:ind w:right="-129"/>
        <w:jc w:val="both"/>
        <w:rPr>
          <w:rFonts w:ascii="Arial" w:hAnsi="Arial" w:cs="Arial"/>
          <w:b/>
          <w:bCs/>
          <w:sz w:val="20"/>
          <w:szCs w:val="20"/>
        </w:rPr>
      </w:pPr>
      <w:r w:rsidRPr="31A0E5D5">
        <w:rPr>
          <w:rFonts w:ascii="Arial" w:hAnsi="Arial" w:cs="Arial"/>
          <w:b/>
          <w:bCs/>
          <w:sz w:val="20"/>
          <w:szCs w:val="20"/>
        </w:rPr>
        <w:t>UNIDAD DE CAPTURA 0</w:t>
      </w:r>
      <w:r w:rsidR="00AC51CF" w:rsidRPr="31A0E5D5">
        <w:rPr>
          <w:rFonts w:ascii="Arial" w:hAnsi="Arial" w:cs="Arial"/>
          <w:b/>
          <w:bCs/>
          <w:sz w:val="20"/>
          <w:szCs w:val="20"/>
        </w:rPr>
        <w:t>1</w:t>
      </w:r>
      <w:r w:rsidRPr="31A0E5D5">
        <w:rPr>
          <w:rFonts w:ascii="Arial" w:hAnsi="Arial" w:cs="Arial"/>
          <w:b/>
          <w:bCs/>
          <w:sz w:val="20"/>
          <w:szCs w:val="20"/>
        </w:rPr>
        <w:t xml:space="preserve">– </w:t>
      </w:r>
      <w:r w:rsidR="008B08BE" w:rsidRPr="31A0E5D5">
        <w:rPr>
          <w:rFonts w:ascii="Arial" w:hAnsi="Arial" w:cs="Arial"/>
          <w:b/>
          <w:bCs/>
          <w:sz w:val="20"/>
          <w:szCs w:val="20"/>
        </w:rPr>
        <w:t>QUEJAS O RECLAMOS FORMULADOS ANTE LAS ENTIDADES VIGILADAS O DEFENSORES DEL CONSUMIDOR FINANCIERO</w:t>
      </w:r>
    </w:p>
    <w:p w14:paraId="1B26D454" w14:textId="77777777" w:rsidR="00DF0D03" w:rsidRPr="00827786" w:rsidRDefault="00DF0D03" w:rsidP="009A10BF">
      <w:pPr>
        <w:pBdr>
          <w:left w:val="single" w:sz="4" w:space="1" w:color="auto"/>
        </w:pBdr>
        <w:ind w:right="-129"/>
        <w:jc w:val="both"/>
        <w:rPr>
          <w:rFonts w:ascii="Arial" w:hAnsi="Arial" w:cs="Arial"/>
          <w:sz w:val="20"/>
          <w:szCs w:val="20"/>
        </w:rPr>
      </w:pPr>
    </w:p>
    <w:p w14:paraId="3BAC672B" w14:textId="77777777" w:rsidR="00DF0D03" w:rsidRPr="00827786" w:rsidRDefault="00E9250A" w:rsidP="009A10BF">
      <w:pPr>
        <w:pBdr>
          <w:left w:val="single" w:sz="4" w:space="1" w:color="auto"/>
        </w:pBdr>
        <w:jc w:val="both"/>
        <w:rPr>
          <w:rFonts w:ascii="Arial" w:hAnsi="Arial" w:cs="Arial"/>
          <w:b/>
          <w:bCs/>
          <w:sz w:val="20"/>
          <w:szCs w:val="20"/>
        </w:rPr>
      </w:pPr>
      <w:r w:rsidRPr="31A0E5D5">
        <w:rPr>
          <w:rFonts w:ascii="Arial" w:hAnsi="Arial" w:cs="Arial"/>
          <w:sz w:val="20"/>
          <w:szCs w:val="20"/>
        </w:rPr>
        <w:t xml:space="preserve">En esta unidad de captura se registra </w:t>
      </w:r>
      <w:r w:rsidR="004835F5" w:rsidRPr="31A0E5D5">
        <w:rPr>
          <w:rFonts w:ascii="Arial" w:hAnsi="Arial" w:cs="Arial"/>
          <w:sz w:val="20"/>
          <w:szCs w:val="20"/>
        </w:rPr>
        <w:t xml:space="preserve">la información de </w:t>
      </w:r>
      <w:r w:rsidR="008E71E9" w:rsidRPr="31A0E5D5">
        <w:rPr>
          <w:rFonts w:ascii="Arial" w:hAnsi="Arial" w:cs="Arial"/>
          <w:sz w:val="20"/>
          <w:szCs w:val="20"/>
        </w:rPr>
        <w:t xml:space="preserve">las quejas </w:t>
      </w:r>
      <w:r w:rsidR="004C3971" w:rsidRPr="31A0E5D5">
        <w:rPr>
          <w:rFonts w:ascii="Arial" w:hAnsi="Arial" w:cs="Arial"/>
          <w:sz w:val="20"/>
          <w:szCs w:val="20"/>
        </w:rPr>
        <w:t>o reclamos recibidas por las entidades vigiladas o defensores del consumidor financiero.</w:t>
      </w:r>
    </w:p>
    <w:p w14:paraId="76ADD5FA" w14:textId="2539D092" w:rsidR="2166754F" w:rsidRPr="00827786" w:rsidRDefault="2166754F" w:rsidP="009A10BF">
      <w:pPr>
        <w:pBdr>
          <w:left w:val="single" w:sz="4" w:space="1" w:color="auto"/>
        </w:pBdr>
        <w:jc w:val="both"/>
        <w:rPr>
          <w:rFonts w:ascii="Arial" w:eastAsia="Arial" w:hAnsi="Arial" w:cs="Arial"/>
          <w:b/>
          <w:bCs/>
          <w:color w:val="000000" w:themeColor="text1"/>
          <w:sz w:val="20"/>
          <w:szCs w:val="20"/>
        </w:rPr>
      </w:pPr>
    </w:p>
    <w:p w14:paraId="0E834F87" w14:textId="3E601A9C" w:rsidR="2166754F"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 1</w:t>
      </w:r>
      <w:r w:rsidR="002B3137" w:rsidRPr="00827786">
        <w:rPr>
          <w:rFonts w:ascii="Arial" w:eastAsia="Arial" w:hAnsi="Arial" w:cs="Arial"/>
          <w:b/>
          <w:bCs/>
          <w:sz w:val="20"/>
          <w:szCs w:val="20"/>
        </w:rPr>
        <w:t xml:space="preserve"> </w:t>
      </w:r>
      <w:r w:rsidR="005A3652">
        <w:rPr>
          <w:rFonts w:ascii="Arial" w:eastAsia="Arial" w:hAnsi="Arial" w:cs="Arial"/>
          <w:b/>
          <w:bCs/>
          <w:sz w:val="20"/>
          <w:szCs w:val="20"/>
        </w:rPr>
        <w:t xml:space="preserve">- </w:t>
      </w:r>
      <w:r w:rsidRPr="00827786">
        <w:rPr>
          <w:rFonts w:ascii="Arial" w:eastAsia="Arial" w:hAnsi="Arial" w:cs="Arial"/>
          <w:b/>
          <w:bCs/>
          <w:color w:val="000000" w:themeColor="text1"/>
          <w:sz w:val="20"/>
          <w:szCs w:val="20"/>
        </w:rPr>
        <w:t>Fecha de creación</w:t>
      </w:r>
      <w:r w:rsidRPr="00827786">
        <w:rPr>
          <w:rFonts w:ascii="Arial" w:eastAsia="Arial" w:hAnsi="Arial" w:cs="Arial"/>
          <w:sz w:val="20"/>
          <w:szCs w:val="20"/>
          <w:lang w:val="es-MX"/>
        </w:rPr>
        <w:t xml:space="preserve">: </w:t>
      </w:r>
      <w:r w:rsidRPr="00827786">
        <w:rPr>
          <w:rFonts w:ascii="Arial" w:eastAsia="Arial" w:hAnsi="Arial" w:cs="Arial"/>
          <w:color w:val="000000" w:themeColor="text1"/>
          <w:sz w:val="20"/>
          <w:szCs w:val="20"/>
        </w:rPr>
        <w:t>Registre la fecha en que se formuló la queja, siguiendo el formato DD/MM/AAAA</w:t>
      </w:r>
      <w:r w:rsidR="00E027EC">
        <w:rPr>
          <w:rFonts w:ascii="Arial" w:eastAsia="Arial" w:hAnsi="Arial" w:cs="Arial"/>
          <w:color w:val="000000" w:themeColor="text1"/>
          <w:sz w:val="20"/>
          <w:szCs w:val="20"/>
        </w:rPr>
        <w:t>.</w:t>
      </w:r>
      <w:r w:rsidRPr="00827786">
        <w:rPr>
          <w:rFonts w:ascii="Arial" w:eastAsia="Arial" w:hAnsi="Arial" w:cs="Arial"/>
          <w:color w:val="000000" w:themeColor="text1"/>
          <w:sz w:val="20"/>
          <w:szCs w:val="20"/>
          <w:lang w:val="es-MX"/>
        </w:rPr>
        <w:t xml:space="preserve"> </w:t>
      </w:r>
    </w:p>
    <w:p w14:paraId="5EF74026" w14:textId="77777777" w:rsidR="006E149B" w:rsidRPr="00827786" w:rsidRDefault="006E149B" w:rsidP="009A10BF">
      <w:pPr>
        <w:pBdr>
          <w:left w:val="single" w:sz="4" w:space="1" w:color="auto"/>
        </w:pBdr>
        <w:jc w:val="both"/>
        <w:rPr>
          <w:rFonts w:ascii="Arial" w:eastAsia="Arial" w:hAnsi="Arial" w:cs="Arial"/>
          <w:color w:val="000000" w:themeColor="text1"/>
          <w:sz w:val="20"/>
          <w:szCs w:val="20"/>
          <w:lang w:val="es-MX"/>
        </w:rPr>
      </w:pPr>
    </w:p>
    <w:p w14:paraId="0CDE5D18" w14:textId="4FB8229B" w:rsidR="2166754F"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 2</w:t>
      </w:r>
      <w:r w:rsidR="002B3137" w:rsidRPr="00827786">
        <w:rPr>
          <w:rFonts w:ascii="Arial" w:eastAsia="Arial" w:hAnsi="Arial" w:cs="Arial"/>
          <w:color w:val="000000" w:themeColor="text1"/>
          <w:sz w:val="20"/>
          <w:szCs w:val="20"/>
        </w:rPr>
        <w:t xml:space="preserve"> </w:t>
      </w:r>
      <w:r w:rsidR="005A3652">
        <w:rPr>
          <w:rFonts w:ascii="Arial" w:eastAsia="Arial" w:hAnsi="Arial" w:cs="Arial"/>
          <w:color w:val="000000" w:themeColor="text1"/>
          <w:sz w:val="20"/>
          <w:szCs w:val="20"/>
        </w:rPr>
        <w:t xml:space="preserve">- </w:t>
      </w:r>
      <w:r w:rsidRPr="00827786">
        <w:rPr>
          <w:rFonts w:ascii="Arial" w:eastAsia="Arial" w:hAnsi="Arial" w:cs="Arial"/>
          <w:b/>
          <w:bCs/>
          <w:color w:val="000000" w:themeColor="text1"/>
          <w:sz w:val="20"/>
          <w:szCs w:val="20"/>
        </w:rPr>
        <w:t>Hora de creación:</w:t>
      </w:r>
      <w:r w:rsidRPr="00827786">
        <w:rPr>
          <w:rFonts w:ascii="Arial" w:eastAsia="Arial" w:hAnsi="Arial" w:cs="Arial"/>
          <w:color w:val="000000" w:themeColor="text1"/>
          <w:sz w:val="20"/>
          <w:szCs w:val="20"/>
          <w:lang w:val="es-MX"/>
        </w:rPr>
        <w:t xml:space="preserve"> </w:t>
      </w:r>
      <w:r w:rsidRPr="00827786">
        <w:rPr>
          <w:rFonts w:ascii="Arial" w:eastAsia="Arial" w:hAnsi="Arial" w:cs="Arial"/>
          <w:color w:val="000000" w:themeColor="text1"/>
          <w:sz w:val="20"/>
          <w:szCs w:val="20"/>
        </w:rPr>
        <w:t xml:space="preserve">Registre la hora en que se formuló la queja, siguiendo el formato </w:t>
      </w:r>
      <w:r w:rsidR="00871752" w:rsidRPr="00827786">
        <w:rPr>
          <w:rFonts w:ascii="Arial" w:eastAsia="Arial" w:hAnsi="Arial" w:cs="Arial"/>
          <w:color w:val="000000" w:themeColor="text1"/>
          <w:sz w:val="20"/>
          <w:szCs w:val="20"/>
        </w:rPr>
        <w:t>HH:</w:t>
      </w:r>
      <w:r w:rsidR="00871752">
        <w:rPr>
          <w:rFonts w:ascii="Arial" w:eastAsia="Arial" w:hAnsi="Arial" w:cs="Arial"/>
          <w:color w:val="000000" w:themeColor="text1"/>
          <w:sz w:val="20"/>
          <w:szCs w:val="20"/>
        </w:rPr>
        <w:t xml:space="preserve"> MM.</w:t>
      </w:r>
      <w:r w:rsidRPr="00827786">
        <w:rPr>
          <w:rFonts w:ascii="Arial" w:eastAsia="Arial" w:hAnsi="Arial" w:cs="Arial"/>
          <w:color w:val="000000" w:themeColor="text1"/>
          <w:sz w:val="20"/>
          <w:szCs w:val="20"/>
          <w:lang w:val="es-MX"/>
        </w:rPr>
        <w:t xml:space="preserve"> </w:t>
      </w:r>
    </w:p>
    <w:p w14:paraId="0D5AF9CE" w14:textId="77777777" w:rsidR="006E149B" w:rsidRPr="00827786" w:rsidRDefault="006E149B" w:rsidP="009A10BF">
      <w:pPr>
        <w:pBdr>
          <w:left w:val="single" w:sz="4" w:space="1" w:color="auto"/>
        </w:pBdr>
        <w:jc w:val="both"/>
        <w:rPr>
          <w:rFonts w:ascii="Arial" w:eastAsia="Arial" w:hAnsi="Arial" w:cs="Arial"/>
          <w:color w:val="000000" w:themeColor="text1"/>
          <w:sz w:val="20"/>
          <w:szCs w:val="20"/>
          <w:lang w:val="es-MX"/>
        </w:rPr>
      </w:pPr>
    </w:p>
    <w:p w14:paraId="56246696" w14:textId="66169038"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 3</w:t>
      </w:r>
      <w:r w:rsidR="002B3137" w:rsidRPr="00827786">
        <w:rPr>
          <w:rFonts w:ascii="Arial" w:eastAsia="Arial" w:hAnsi="Arial" w:cs="Arial"/>
          <w:b/>
          <w:bCs/>
          <w:color w:val="000000" w:themeColor="text1"/>
          <w:sz w:val="20"/>
          <w:szCs w:val="20"/>
        </w:rPr>
        <w:t xml:space="preserve"> </w:t>
      </w:r>
      <w:r w:rsidR="005A3652">
        <w:rPr>
          <w:rFonts w:ascii="Arial" w:eastAsia="Arial" w:hAnsi="Arial" w:cs="Arial"/>
          <w:b/>
          <w:bCs/>
          <w:color w:val="000000" w:themeColor="text1"/>
          <w:sz w:val="20"/>
          <w:szCs w:val="20"/>
        </w:rPr>
        <w:t xml:space="preserve">- </w:t>
      </w:r>
      <w:r w:rsidRPr="00827786">
        <w:rPr>
          <w:rFonts w:ascii="Arial" w:eastAsia="Arial" w:hAnsi="Arial" w:cs="Arial"/>
          <w:b/>
          <w:bCs/>
          <w:color w:val="000000" w:themeColor="text1"/>
          <w:sz w:val="20"/>
          <w:szCs w:val="20"/>
        </w:rPr>
        <w:t>Código de la queja</w:t>
      </w:r>
      <w:r w:rsidRPr="00827786">
        <w:rPr>
          <w:rFonts w:ascii="Arial" w:eastAsia="Arial" w:hAnsi="Arial" w:cs="Arial"/>
          <w:color w:val="000000" w:themeColor="text1"/>
          <w:sz w:val="20"/>
          <w:szCs w:val="20"/>
        </w:rPr>
        <w:t xml:space="preserve">: Registre el número de código asignado a la queja en el momento de la interposición. </w:t>
      </w:r>
      <w:r w:rsidRPr="00827786">
        <w:rPr>
          <w:rFonts w:ascii="Arial" w:eastAsia="Arial" w:hAnsi="Arial" w:cs="Arial"/>
          <w:color w:val="000000" w:themeColor="text1"/>
          <w:sz w:val="20"/>
          <w:szCs w:val="20"/>
          <w:lang w:val="es-MX"/>
        </w:rPr>
        <w:t xml:space="preserve"> </w:t>
      </w:r>
    </w:p>
    <w:p w14:paraId="572C6C53" w14:textId="2610B0F0"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565D0E0B" w14:textId="4C2E30C6"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rPr>
        <w:t xml:space="preserve">Los códigos asignados deben incluir el tipo y el código de la entidad vigilada previo al que seleccione la entidad vigilada, de la siguiente manera: </w:t>
      </w:r>
      <w:r w:rsidRPr="00827786">
        <w:rPr>
          <w:rFonts w:ascii="Arial" w:eastAsia="Arial" w:hAnsi="Arial" w:cs="Arial"/>
          <w:color w:val="000000" w:themeColor="text1"/>
          <w:sz w:val="20"/>
          <w:szCs w:val="20"/>
          <w:lang w:val="es-MX"/>
        </w:rPr>
        <w:t xml:space="preserve"> </w:t>
      </w:r>
    </w:p>
    <w:p w14:paraId="2D004855" w14:textId="121E2B2A"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3AA9DD09" w14:textId="43B6D8E6" w:rsidR="2166754F" w:rsidRPr="00827786" w:rsidRDefault="16801984" w:rsidP="009A10BF">
      <w:pPr>
        <w:pBdr>
          <w:left w:val="single" w:sz="4" w:space="1" w:color="auto"/>
        </w:pBdr>
        <w:ind w:firstLine="708"/>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rPr>
        <w:t xml:space="preserve">“tipo de </w:t>
      </w:r>
      <w:proofErr w:type="spellStart"/>
      <w:r w:rsidRPr="00827786">
        <w:rPr>
          <w:rFonts w:ascii="Arial" w:eastAsia="Arial" w:hAnsi="Arial" w:cs="Arial"/>
          <w:color w:val="000000" w:themeColor="text1"/>
          <w:sz w:val="20"/>
          <w:szCs w:val="20"/>
        </w:rPr>
        <w:t>entidad_código</w:t>
      </w:r>
      <w:proofErr w:type="spellEnd"/>
      <w:r w:rsidRPr="00827786">
        <w:rPr>
          <w:rFonts w:ascii="Arial" w:eastAsia="Arial" w:hAnsi="Arial" w:cs="Arial"/>
          <w:color w:val="000000" w:themeColor="text1"/>
          <w:sz w:val="20"/>
          <w:szCs w:val="20"/>
        </w:rPr>
        <w:t xml:space="preserve"> de </w:t>
      </w:r>
      <w:proofErr w:type="spellStart"/>
      <w:r w:rsidRPr="00827786">
        <w:rPr>
          <w:rFonts w:ascii="Arial" w:eastAsia="Arial" w:hAnsi="Arial" w:cs="Arial"/>
          <w:color w:val="000000" w:themeColor="text1"/>
          <w:sz w:val="20"/>
          <w:szCs w:val="20"/>
        </w:rPr>
        <w:t>entidad_XXXXXXXX</w:t>
      </w:r>
      <w:proofErr w:type="spellEnd"/>
      <w:r w:rsidRPr="00827786">
        <w:rPr>
          <w:rFonts w:ascii="Arial" w:eastAsia="Arial" w:hAnsi="Arial" w:cs="Arial"/>
          <w:color w:val="000000" w:themeColor="text1"/>
          <w:sz w:val="20"/>
          <w:szCs w:val="20"/>
        </w:rPr>
        <w:t>”</w:t>
      </w:r>
      <w:r w:rsidRPr="00827786">
        <w:rPr>
          <w:rFonts w:ascii="Arial" w:eastAsia="Arial" w:hAnsi="Arial" w:cs="Arial"/>
          <w:color w:val="000000" w:themeColor="text1"/>
          <w:sz w:val="20"/>
          <w:szCs w:val="20"/>
          <w:lang w:val="es-MX"/>
        </w:rPr>
        <w:t xml:space="preserve"> </w:t>
      </w:r>
    </w:p>
    <w:p w14:paraId="09C3972C" w14:textId="07F64B3C"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550592A5" w14:textId="1459FCF7"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4D30E9F2">
        <w:rPr>
          <w:rFonts w:ascii="Arial" w:eastAsia="Arial" w:hAnsi="Arial" w:cs="Arial"/>
          <w:b/>
          <w:bCs/>
          <w:color w:val="000000" w:themeColor="text1"/>
          <w:sz w:val="20"/>
          <w:szCs w:val="20"/>
        </w:rPr>
        <w:t>Columna 4</w:t>
      </w:r>
      <w:r w:rsidR="00B8533A">
        <w:rPr>
          <w:rFonts w:ascii="Arial" w:eastAsia="Arial" w:hAnsi="Arial" w:cs="Arial"/>
          <w:b/>
          <w:bCs/>
          <w:color w:val="000000" w:themeColor="text1"/>
          <w:sz w:val="20"/>
          <w:szCs w:val="20"/>
        </w:rPr>
        <w:t xml:space="preserve"> - </w:t>
      </w:r>
      <w:r w:rsidR="009C4EEF" w:rsidRPr="4D30E9F2">
        <w:rPr>
          <w:rFonts w:ascii="Arial" w:eastAsia="Arial" w:hAnsi="Arial" w:cs="Arial"/>
          <w:b/>
          <w:bCs/>
          <w:color w:val="000000" w:themeColor="text1"/>
          <w:sz w:val="20"/>
          <w:szCs w:val="20"/>
          <w:lang w:val="es-MX"/>
        </w:rPr>
        <w:t>Nombre</w:t>
      </w:r>
      <w:r w:rsidRPr="4D30E9F2">
        <w:rPr>
          <w:rFonts w:ascii="Arial" w:eastAsia="Arial" w:hAnsi="Arial" w:cs="Arial"/>
          <w:b/>
          <w:bCs/>
          <w:color w:val="000000" w:themeColor="text1"/>
          <w:sz w:val="20"/>
          <w:szCs w:val="20"/>
        </w:rPr>
        <w:t xml:space="preserve"> del consumidor financiero</w:t>
      </w:r>
      <w:r w:rsidRPr="4D30E9F2">
        <w:rPr>
          <w:rFonts w:ascii="Arial" w:eastAsia="Arial" w:hAnsi="Arial" w:cs="Arial"/>
          <w:b/>
          <w:bCs/>
          <w:sz w:val="20"/>
          <w:szCs w:val="20"/>
          <w:lang w:val="es-MX"/>
        </w:rPr>
        <w:t xml:space="preserve">: </w:t>
      </w:r>
      <w:r w:rsidRPr="4D30E9F2">
        <w:rPr>
          <w:rFonts w:ascii="Arial" w:eastAsia="Arial" w:hAnsi="Arial" w:cs="Arial"/>
          <w:color w:val="000000" w:themeColor="text1"/>
          <w:sz w:val="20"/>
          <w:szCs w:val="20"/>
        </w:rPr>
        <w:t xml:space="preserve">Registre el nombre completo del consumidor financiero, con </w:t>
      </w:r>
      <w:r w:rsidR="6D11E262" w:rsidRPr="4D30E9F2">
        <w:rPr>
          <w:rFonts w:ascii="Arial" w:eastAsia="Arial" w:hAnsi="Arial" w:cs="Arial"/>
          <w:color w:val="000000" w:themeColor="text1"/>
          <w:sz w:val="20"/>
          <w:szCs w:val="20"/>
        </w:rPr>
        <w:t>apellido(s)</w:t>
      </w:r>
      <w:r w:rsidRPr="4D30E9F2">
        <w:rPr>
          <w:rFonts w:ascii="Arial" w:eastAsia="Arial" w:hAnsi="Arial" w:cs="Arial"/>
          <w:color w:val="000000" w:themeColor="text1"/>
          <w:sz w:val="20"/>
          <w:szCs w:val="20"/>
        </w:rPr>
        <w:t>, en mayúsculas y sin acentos.</w:t>
      </w:r>
      <w:r w:rsidRPr="4D30E9F2">
        <w:rPr>
          <w:rFonts w:ascii="Arial" w:eastAsia="Arial" w:hAnsi="Arial" w:cs="Arial"/>
          <w:color w:val="000000" w:themeColor="text1"/>
          <w:sz w:val="20"/>
          <w:szCs w:val="20"/>
          <w:lang w:val="es-MX"/>
        </w:rPr>
        <w:t xml:space="preserve"> </w:t>
      </w:r>
    </w:p>
    <w:p w14:paraId="15956460" w14:textId="7146857F"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1D6DA59E" w14:textId="5B4E6D9A"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5</w:t>
      </w:r>
      <w:r w:rsidR="00556D10">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 xml:space="preserve">Departamento: </w:t>
      </w:r>
      <w:r w:rsidR="00F6458C" w:rsidRPr="00827786">
        <w:rPr>
          <w:rFonts w:ascii="Arial" w:eastAsia="Arial" w:hAnsi="Arial" w:cs="Arial"/>
          <w:color w:val="000000" w:themeColor="text1"/>
          <w:sz w:val="20"/>
          <w:szCs w:val="20"/>
        </w:rPr>
        <w:t>Código del departamento en el cual el consumidor financiero manifestó tener el inconveniente en la prestación de los servicios financieros, de acuerdo con la codificación DIVIPOLA del Departamento Administrativo Nacional de Estadística (DANE).</w:t>
      </w:r>
    </w:p>
    <w:p w14:paraId="2160EED6" w14:textId="152F71C0"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670A532E" w14:textId="6219048C"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rPr>
        <w:t xml:space="preserve"> </w:t>
      </w:r>
      <w:r w:rsidRPr="00827786">
        <w:rPr>
          <w:rFonts w:ascii="Arial" w:eastAsia="Arial" w:hAnsi="Arial" w:cs="Arial"/>
          <w:b/>
          <w:bCs/>
          <w:color w:val="000000" w:themeColor="text1"/>
          <w:sz w:val="20"/>
          <w:szCs w:val="20"/>
        </w:rPr>
        <w:t>6</w:t>
      </w:r>
      <w:r w:rsidR="00672C08">
        <w:rPr>
          <w:rFonts w:ascii="Arial" w:eastAsia="Arial" w:hAnsi="Arial" w:cs="Arial"/>
          <w:b/>
          <w:bCs/>
          <w:color w:val="000000" w:themeColor="text1"/>
          <w:sz w:val="20"/>
          <w:szCs w:val="20"/>
        </w:rPr>
        <w:t xml:space="preserve"> -</w:t>
      </w:r>
      <w:r w:rsidRPr="00827786">
        <w:rPr>
          <w:rFonts w:ascii="Arial" w:eastAsia="Arial" w:hAnsi="Arial" w:cs="Arial"/>
          <w:b/>
          <w:bCs/>
          <w:color w:val="000000" w:themeColor="text1"/>
          <w:sz w:val="20"/>
          <w:szCs w:val="20"/>
          <w:lang w:val="es-MX"/>
        </w:rPr>
        <w:t xml:space="preserve"> </w:t>
      </w:r>
      <w:r w:rsidRPr="00827786">
        <w:rPr>
          <w:rFonts w:ascii="Arial" w:eastAsia="Arial" w:hAnsi="Arial" w:cs="Arial"/>
          <w:b/>
          <w:bCs/>
          <w:color w:val="000000" w:themeColor="text1"/>
          <w:sz w:val="20"/>
          <w:szCs w:val="20"/>
        </w:rPr>
        <w:t>Municipio</w:t>
      </w:r>
      <w:r w:rsidRPr="00827786">
        <w:rPr>
          <w:rFonts w:ascii="Arial" w:eastAsia="Arial" w:hAnsi="Arial" w:cs="Arial"/>
          <w:b/>
          <w:bCs/>
          <w:color w:val="000000" w:themeColor="text1"/>
          <w:sz w:val="20"/>
          <w:szCs w:val="20"/>
          <w:lang w:val="es-MX"/>
        </w:rPr>
        <w:t xml:space="preserve">: </w:t>
      </w:r>
      <w:r w:rsidR="00941296" w:rsidRPr="00827786">
        <w:rPr>
          <w:rFonts w:ascii="Arial" w:hAnsi="Arial" w:cs="Arial"/>
          <w:color w:val="000000"/>
          <w:sz w:val="20"/>
          <w:szCs w:val="20"/>
          <w:shd w:val="clear" w:color="auto" w:fill="FFFFFF"/>
        </w:rPr>
        <w:t xml:space="preserve">Código del </w:t>
      </w:r>
      <w:r w:rsidR="3B2824CE" w:rsidRPr="00827786">
        <w:rPr>
          <w:rFonts w:ascii="Arial" w:hAnsi="Arial" w:cs="Arial"/>
          <w:color w:val="000000"/>
          <w:sz w:val="20"/>
          <w:szCs w:val="20"/>
          <w:shd w:val="clear" w:color="auto" w:fill="FFFFFF"/>
        </w:rPr>
        <w:t>municipio</w:t>
      </w:r>
      <w:r w:rsidR="00941296" w:rsidRPr="00827786">
        <w:rPr>
          <w:rFonts w:ascii="Arial" w:hAnsi="Arial" w:cs="Arial"/>
          <w:color w:val="000000"/>
          <w:sz w:val="20"/>
          <w:szCs w:val="20"/>
          <w:shd w:val="clear" w:color="auto" w:fill="FFFFFF"/>
        </w:rPr>
        <w:t xml:space="preserve"> en el cual el consumidor financiero manifestó tener el inconveniente en la prestación de los servicios financieros, de acuerdo con la codificación DIVIPOLA del Departamento Administrativo Nacional de Estadística (DANE).</w:t>
      </w:r>
    </w:p>
    <w:p w14:paraId="04EAA7BC" w14:textId="2061CB9C" w:rsidR="2166754F" w:rsidRPr="00827786" w:rsidRDefault="16801984" w:rsidP="009A10BF">
      <w:pPr>
        <w:pBdr>
          <w:left w:val="single" w:sz="4" w:space="1" w:color="auto"/>
        </w:pBdr>
        <w:jc w:val="both"/>
        <w:rPr>
          <w:rFonts w:ascii="Arial" w:eastAsia="Arial" w:hAnsi="Arial" w:cs="Arial"/>
          <w:sz w:val="20"/>
          <w:szCs w:val="20"/>
          <w:lang w:val="es-MX"/>
        </w:rPr>
      </w:pPr>
      <w:r w:rsidRPr="00827786">
        <w:rPr>
          <w:rFonts w:ascii="Arial" w:eastAsia="Arial" w:hAnsi="Arial" w:cs="Arial"/>
          <w:sz w:val="20"/>
          <w:szCs w:val="20"/>
          <w:lang w:val="es-MX"/>
        </w:rPr>
        <w:t xml:space="preserve"> </w:t>
      </w:r>
    </w:p>
    <w:p w14:paraId="528B7FC0" w14:textId="3997EBF3"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rPr>
        <w:t xml:space="preserve"> </w:t>
      </w:r>
      <w:r w:rsidRPr="00827786">
        <w:rPr>
          <w:rFonts w:ascii="Arial" w:eastAsia="Arial" w:hAnsi="Arial" w:cs="Arial"/>
          <w:b/>
          <w:bCs/>
          <w:color w:val="000000" w:themeColor="text1"/>
          <w:sz w:val="20"/>
          <w:szCs w:val="20"/>
        </w:rPr>
        <w:t>7</w:t>
      </w:r>
      <w:r w:rsidR="00672C08">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rPr>
        <w:t xml:space="preserve"> </w:t>
      </w:r>
      <w:r w:rsidRPr="00827786">
        <w:rPr>
          <w:rFonts w:ascii="Arial" w:eastAsia="Arial" w:hAnsi="Arial" w:cs="Arial"/>
          <w:b/>
          <w:bCs/>
          <w:color w:val="000000" w:themeColor="text1"/>
          <w:sz w:val="20"/>
          <w:szCs w:val="20"/>
        </w:rPr>
        <w:t xml:space="preserve">Tipo identificación del consumidor financiero: </w:t>
      </w:r>
      <w:r w:rsidRPr="00827786">
        <w:rPr>
          <w:rFonts w:ascii="Arial" w:eastAsia="Arial" w:hAnsi="Arial" w:cs="Arial"/>
          <w:color w:val="000000" w:themeColor="text1"/>
          <w:sz w:val="20"/>
          <w:szCs w:val="20"/>
        </w:rPr>
        <w:t>Registre código del tipo de identificación del consumidor financiero de acuerdo con la codificación de identificación, publicada en la sección Interés del Vigilado / Reportes / Índice de reportes de información a la Superintendencia Financiera / Guías para el reporte de información, de la página web de esta Superintendencia.</w:t>
      </w:r>
      <w:r w:rsidRPr="00827786">
        <w:rPr>
          <w:rFonts w:ascii="Arial" w:eastAsia="Arial" w:hAnsi="Arial" w:cs="Arial"/>
          <w:color w:val="000000" w:themeColor="text1"/>
          <w:sz w:val="20"/>
          <w:szCs w:val="20"/>
          <w:lang w:val="es-MX"/>
        </w:rPr>
        <w:t xml:space="preserve"> </w:t>
      </w:r>
    </w:p>
    <w:p w14:paraId="2DA9BB83" w14:textId="6D623905"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40DB7AF2" w14:textId="488E02F6"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 8</w:t>
      </w:r>
      <w:r w:rsidRPr="00827786">
        <w:rPr>
          <w:rFonts w:ascii="Arial" w:eastAsia="Arial" w:hAnsi="Arial" w:cs="Arial"/>
          <w:color w:val="000000" w:themeColor="text1"/>
          <w:sz w:val="20"/>
          <w:szCs w:val="20"/>
          <w:lang w:val="es-MX"/>
        </w:rPr>
        <w:t xml:space="preserve"> </w:t>
      </w:r>
      <w:r w:rsidR="00672C08">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 xml:space="preserve">Número de identificación del consumidor financiero: </w:t>
      </w:r>
      <w:r w:rsidR="2166754F" w:rsidRPr="00827786">
        <w:rPr>
          <w:sz w:val="20"/>
          <w:szCs w:val="20"/>
        </w:rPr>
        <w:tab/>
      </w:r>
      <w:r w:rsidRPr="00827786">
        <w:rPr>
          <w:rFonts w:ascii="Arial" w:eastAsia="Arial" w:hAnsi="Arial" w:cs="Arial"/>
          <w:color w:val="000000" w:themeColor="text1"/>
          <w:sz w:val="20"/>
          <w:szCs w:val="20"/>
        </w:rPr>
        <w:t>Registre</w:t>
      </w:r>
      <w:r w:rsidR="009A10BF">
        <w:rPr>
          <w:rFonts w:ascii="Arial" w:eastAsia="Arial" w:hAnsi="Arial" w:cs="Arial"/>
          <w:color w:val="000000" w:themeColor="text1"/>
          <w:sz w:val="20"/>
          <w:szCs w:val="20"/>
        </w:rPr>
        <w:t xml:space="preserve"> </w:t>
      </w:r>
      <w:r w:rsidRPr="00827786">
        <w:rPr>
          <w:rFonts w:ascii="Arial" w:eastAsia="Arial" w:hAnsi="Arial" w:cs="Arial"/>
          <w:color w:val="000000" w:themeColor="text1"/>
          <w:sz w:val="20"/>
          <w:szCs w:val="20"/>
        </w:rPr>
        <w:t>el número de identificación del consumidor financiero, sin puntos decimales, comas o espacios.</w:t>
      </w:r>
      <w:r w:rsidRPr="00827786">
        <w:rPr>
          <w:rFonts w:ascii="Arial" w:eastAsia="Arial" w:hAnsi="Arial" w:cs="Arial"/>
          <w:color w:val="000000" w:themeColor="text1"/>
          <w:sz w:val="20"/>
          <w:szCs w:val="20"/>
          <w:lang w:val="es-MX"/>
        </w:rPr>
        <w:t xml:space="preserve"> </w:t>
      </w:r>
    </w:p>
    <w:p w14:paraId="56D03C28" w14:textId="4D47C8D8" w:rsidR="2166754F" w:rsidRPr="00827786" w:rsidRDefault="16801984" w:rsidP="009A10BF">
      <w:pPr>
        <w:pBdr>
          <w:left w:val="single" w:sz="4" w:space="1" w:color="auto"/>
        </w:pBdr>
        <w:jc w:val="both"/>
        <w:rPr>
          <w:rFonts w:ascii="Arial" w:eastAsia="Arial" w:hAnsi="Arial" w:cs="Arial"/>
          <w:sz w:val="20"/>
          <w:szCs w:val="20"/>
          <w:lang w:val="es-MX"/>
        </w:rPr>
      </w:pPr>
      <w:r w:rsidRPr="00827786">
        <w:rPr>
          <w:rFonts w:ascii="Arial" w:eastAsia="Arial" w:hAnsi="Arial" w:cs="Arial"/>
          <w:sz w:val="20"/>
          <w:szCs w:val="20"/>
          <w:lang w:val="es-MX"/>
        </w:rPr>
        <w:t xml:space="preserve"> </w:t>
      </w:r>
    </w:p>
    <w:p w14:paraId="6EA53A7E" w14:textId="32E218C1"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9</w:t>
      </w:r>
      <w:r w:rsidRPr="00827786">
        <w:rPr>
          <w:rFonts w:ascii="Arial" w:eastAsia="Arial" w:hAnsi="Arial" w:cs="Arial"/>
          <w:color w:val="000000" w:themeColor="text1"/>
          <w:sz w:val="20"/>
          <w:szCs w:val="20"/>
          <w:lang w:val="es-MX"/>
        </w:rPr>
        <w:t xml:space="preserve"> </w:t>
      </w:r>
      <w:r w:rsidR="00672C08">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Tipo de persona</w:t>
      </w:r>
      <w:r w:rsidRPr="00827786">
        <w:rPr>
          <w:rFonts w:ascii="Arial" w:eastAsia="Arial" w:hAnsi="Arial" w:cs="Arial"/>
          <w:b/>
          <w:bCs/>
          <w:color w:val="000000" w:themeColor="text1"/>
          <w:sz w:val="20"/>
          <w:szCs w:val="20"/>
          <w:lang w:val="es-MX"/>
        </w:rPr>
        <w:t xml:space="preserve">: </w:t>
      </w:r>
      <w:r w:rsidRPr="00827786">
        <w:rPr>
          <w:rFonts w:ascii="Arial" w:eastAsia="Arial" w:hAnsi="Arial" w:cs="Arial"/>
          <w:color w:val="000000" w:themeColor="text1"/>
          <w:sz w:val="20"/>
          <w:szCs w:val="20"/>
        </w:rPr>
        <w:t>Registre el código del tipo de persona del consumidor financiero de acuerdo con la codificación de tipo de persona, publicada en la sección Interés del Vigilado / Reportes / Índice de reportes de información a la Superintendencia Financiera / Guías para el reporte de información, de la página web de esta Superintendencia.</w:t>
      </w:r>
      <w:r w:rsidRPr="00827786">
        <w:rPr>
          <w:rFonts w:ascii="Arial" w:eastAsia="Arial" w:hAnsi="Arial" w:cs="Arial"/>
          <w:color w:val="000000" w:themeColor="text1"/>
          <w:sz w:val="20"/>
          <w:szCs w:val="20"/>
          <w:lang w:val="es-MX"/>
        </w:rPr>
        <w:t xml:space="preserve"> </w:t>
      </w:r>
    </w:p>
    <w:p w14:paraId="65CCE755" w14:textId="67CE02AE"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193F0D80" w14:textId="313AF62D"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10</w:t>
      </w:r>
      <w:r w:rsidR="00A96CA2">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 xml:space="preserve">Género: </w:t>
      </w:r>
      <w:r w:rsidRPr="00827786">
        <w:rPr>
          <w:rFonts w:ascii="Arial" w:eastAsia="Arial" w:hAnsi="Arial" w:cs="Arial"/>
          <w:color w:val="000000" w:themeColor="text1"/>
          <w:sz w:val="20"/>
          <w:szCs w:val="20"/>
        </w:rPr>
        <w:t>Registre código del género del consumidor financiero de acuerdo con la codificación de género, publicada en la sección Interés del Vigilado / Reportes / Índice de reportes de información a la Superintendencia Financiera / Guías para el reporte de información, de la página we</w:t>
      </w:r>
      <w:r w:rsidR="002B3137" w:rsidRPr="00827786">
        <w:rPr>
          <w:rFonts w:ascii="Arial" w:eastAsia="Arial" w:hAnsi="Arial" w:cs="Arial"/>
          <w:color w:val="000000" w:themeColor="text1"/>
          <w:sz w:val="20"/>
          <w:szCs w:val="20"/>
        </w:rPr>
        <w:t>b</w:t>
      </w:r>
      <w:r w:rsidRPr="00827786">
        <w:rPr>
          <w:rFonts w:ascii="Arial" w:eastAsia="Arial" w:hAnsi="Arial" w:cs="Arial"/>
          <w:color w:val="000000" w:themeColor="text1"/>
          <w:sz w:val="20"/>
          <w:szCs w:val="20"/>
        </w:rPr>
        <w:t xml:space="preserve"> de esta Superintendencia.</w:t>
      </w:r>
      <w:r w:rsidRPr="00827786">
        <w:rPr>
          <w:rFonts w:ascii="Arial" w:eastAsia="Arial" w:hAnsi="Arial" w:cs="Arial"/>
          <w:color w:val="000000" w:themeColor="text1"/>
          <w:sz w:val="20"/>
          <w:szCs w:val="20"/>
          <w:lang w:val="es-MX"/>
        </w:rPr>
        <w:t xml:space="preserve"> </w:t>
      </w:r>
    </w:p>
    <w:p w14:paraId="09773C0C" w14:textId="7C717ECB"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1D9CB26F" w14:textId="2808035E"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11</w:t>
      </w:r>
      <w:r w:rsidR="00A96CA2">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Canal</w:t>
      </w:r>
      <w:r w:rsidRPr="00827786">
        <w:rPr>
          <w:rFonts w:ascii="Arial" w:eastAsia="Arial" w:hAnsi="Arial" w:cs="Arial"/>
          <w:color w:val="000000" w:themeColor="text1"/>
          <w:sz w:val="20"/>
          <w:szCs w:val="20"/>
          <w:lang w:val="es-MX"/>
        </w:rPr>
        <w:t xml:space="preserve">: </w:t>
      </w:r>
      <w:r w:rsidR="00A03C96" w:rsidRPr="00A03C96">
        <w:rPr>
          <w:rFonts w:ascii="Arial" w:eastAsia="Arial" w:hAnsi="Arial" w:cs="Arial"/>
          <w:color w:val="000000" w:themeColor="text1"/>
          <w:sz w:val="20"/>
          <w:szCs w:val="20"/>
        </w:rPr>
        <w:t>En caso en que el inconveniente se haya originado en el uso de un canal, se incluirá el código del canal a través del cual éste se presentó, de acuerdo con la codificación de canales publicada en la sección Interés del Vigilado / Reportes / Índice de reportes de información a la Superintendencia Financiera / Guías para el reporte de información, de la página web de esta Superintendencia.</w:t>
      </w:r>
      <w:r w:rsidRPr="00827786">
        <w:rPr>
          <w:rFonts w:ascii="Arial" w:eastAsia="Arial" w:hAnsi="Arial" w:cs="Arial"/>
          <w:color w:val="000000" w:themeColor="text1"/>
          <w:sz w:val="20"/>
          <w:szCs w:val="20"/>
          <w:lang w:val="es-MX"/>
        </w:rPr>
        <w:t xml:space="preserve"> </w:t>
      </w:r>
    </w:p>
    <w:p w14:paraId="712A058A" w14:textId="41F9C3E1"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18A71182" w14:textId="194B33D9"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12</w:t>
      </w:r>
      <w:r w:rsidR="00A96CA2">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Condición especial</w:t>
      </w:r>
      <w:r w:rsidRPr="00827786">
        <w:rPr>
          <w:rFonts w:ascii="Arial" w:eastAsia="Arial" w:hAnsi="Arial" w:cs="Arial"/>
          <w:b/>
          <w:bCs/>
          <w:color w:val="000000" w:themeColor="text1"/>
          <w:sz w:val="20"/>
          <w:szCs w:val="20"/>
          <w:lang w:val="es-MX"/>
        </w:rPr>
        <w:t xml:space="preserve">: </w:t>
      </w:r>
      <w:r w:rsidRPr="00827786">
        <w:rPr>
          <w:rFonts w:ascii="Arial" w:eastAsia="Arial" w:hAnsi="Arial" w:cs="Arial"/>
          <w:color w:val="000000" w:themeColor="text1"/>
          <w:sz w:val="20"/>
          <w:szCs w:val="20"/>
        </w:rPr>
        <w:t>Registre el código la condición de especial protección del consumidor financiero de acuerdo con la codificación de condición especial de protección, publicada en la sección Interés del Vigilado / Reportes / Índice de reportes de información a la Superintendencia Financiera / Guías para el reporte de información, de la página web de esta Superintendencia.</w:t>
      </w:r>
      <w:r w:rsidRPr="00827786">
        <w:rPr>
          <w:rFonts w:ascii="Arial" w:eastAsia="Arial" w:hAnsi="Arial" w:cs="Arial"/>
          <w:color w:val="000000" w:themeColor="text1"/>
          <w:sz w:val="20"/>
          <w:szCs w:val="20"/>
          <w:lang w:val="es-MX"/>
        </w:rPr>
        <w:t xml:space="preserve"> </w:t>
      </w:r>
    </w:p>
    <w:p w14:paraId="4E7AC68C" w14:textId="2E19BE35" w:rsidR="2166754F"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2CA2CD0C" w14:textId="0B148477" w:rsidR="00B377F1" w:rsidRDefault="00B377F1" w:rsidP="009A10BF">
      <w:pPr>
        <w:pBdr>
          <w:left w:val="single" w:sz="4" w:space="1" w:color="auto"/>
        </w:pBdr>
        <w:jc w:val="both"/>
        <w:rPr>
          <w:rFonts w:ascii="Arial" w:eastAsia="Arial" w:hAnsi="Arial" w:cs="Arial"/>
          <w:color w:val="000000" w:themeColor="text1"/>
          <w:sz w:val="20"/>
          <w:szCs w:val="20"/>
          <w:lang w:val="es-MX"/>
        </w:rPr>
      </w:pPr>
    </w:p>
    <w:p w14:paraId="2D2A8EB1" w14:textId="77777777" w:rsidR="009A10BF" w:rsidRDefault="009A10BF" w:rsidP="009A10BF">
      <w:pPr>
        <w:pBdr>
          <w:left w:val="single" w:sz="4" w:space="1" w:color="auto"/>
        </w:pBdr>
        <w:jc w:val="both"/>
        <w:rPr>
          <w:rFonts w:ascii="Arial" w:eastAsia="Arial" w:hAnsi="Arial" w:cs="Arial"/>
          <w:color w:val="000000" w:themeColor="text1"/>
          <w:sz w:val="20"/>
          <w:szCs w:val="20"/>
          <w:lang w:val="es-MX"/>
        </w:rPr>
      </w:pPr>
    </w:p>
    <w:p w14:paraId="4C171A9F" w14:textId="77777777" w:rsidR="00B377F1" w:rsidRPr="00827786" w:rsidRDefault="00B377F1" w:rsidP="009A10BF">
      <w:pPr>
        <w:pBdr>
          <w:left w:val="single" w:sz="4" w:space="1" w:color="auto"/>
        </w:pBdr>
        <w:jc w:val="both"/>
        <w:rPr>
          <w:rFonts w:ascii="Arial" w:eastAsia="Arial" w:hAnsi="Arial" w:cs="Arial"/>
          <w:color w:val="000000" w:themeColor="text1"/>
          <w:sz w:val="20"/>
          <w:szCs w:val="20"/>
          <w:lang w:val="es-MX"/>
        </w:rPr>
      </w:pPr>
    </w:p>
    <w:p w14:paraId="20505DC0" w14:textId="77777777" w:rsidR="009A10BF" w:rsidRDefault="009A10BF" w:rsidP="009A10BF">
      <w:pPr>
        <w:pBdr>
          <w:left w:val="single" w:sz="4" w:space="1" w:color="auto"/>
        </w:pBdr>
        <w:tabs>
          <w:tab w:val="center" w:pos="4252"/>
          <w:tab w:val="right" w:pos="8504"/>
        </w:tabs>
        <w:rPr>
          <w:rFonts w:ascii="Arial" w:hAnsi="Arial" w:cs="Arial"/>
          <w:b/>
          <w:spacing w:val="-3"/>
          <w:sz w:val="18"/>
          <w:szCs w:val="18"/>
          <w:lang w:val="es-AR" w:eastAsia="es-ES"/>
        </w:rPr>
      </w:pPr>
    </w:p>
    <w:p w14:paraId="03C3FEB5" w14:textId="54B0DE63" w:rsidR="00A96CA2" w:rsidRPr="00827786" w:rsidRDefault="00A96CA2" w:rsidP="009A10BF">
      <w:pPr>
        <w:pBdr>
          <w:left w:val="single" w:sz="4" w:space="1" w:color="auto"/>
        </w:pBdr>
        <w:tabs>
          <w:tab w:val="center" w:pos="4252"/>
          <w:tab w:val="right" w:pos="8504"/>
        </w:tabs>
        <w:rPr>
          <w:rFonts w:ascii="Arial" w:hAnsi="Arial" w:cs="Arial"/>
          <w:b/>
          <w:spacing w:val="-3"/>
          <w:sz w:val="18"/>
          <w:szCs w:val="18"/>
          <w:lang w:val="es-AR" w:eastAsia="es-ES"/>
        </w:rPr>
      </w:pPr>
      <w:r w:rsidRPr="00827786">
        <w:rPr>
          <w:rFonts w:ascii="Arial" w:hAnsi="Arial" w:cs="Arial"/>
          <w:b/>
          <w:spacing w:val="-3"/>
          <w:sz w:val="18"/>
          <w:szCs w:val="18"/>
          <w:lang w:val="es-AR" w:eastAsia="es-ES"/>
        </w:rPr>
        <w:t xml:space="preserve">Página </w:t>
      </w:r>
      <w:r w:rsidRPr="00A17CE7">
        <w:rPr>
          <w:rFonts w:ascii="Arial" w:hAnsi="Arial" w:cs="Arial"/>
          <w:b/>
          <w:spacing w:val="-3"/>
          <w:sz w:val="18"/>
          <w:szCs w:val="18"/>
          <w:lang w:val="es-AR" w:eastAsia="es-ES"/>
        </w:rPr>
        <w:t>XXX</w:t>
      </w:r>
    </w:p>
    <w:p w14:paraId="1E9CE32D" w14:textId="77777777" w:rsidR="00A96CA2" w:rsidRDefault="00A96CA2" w:rsidP="009A10BF">
      <w:pPr>
        <w:pBdr>
          <w:left w:val="single" w:sz="4" w:space="1" w:color="auto"/>
        </w:pBdr>
        <w:jc w:val="both"/>
        <w:rPr>
          <w:rFonts w:ascii="Arial" w:eastAsia="Arial" w:hAnsi="Arial" w:cs="Arial"/>
          <w:b/>
          <w:bCs/>
          <w:color w:val="000000" w:themeColor="text1"/>
          <w:sz w:val="20"/>
          <w:szCs w:val="20"/>
        </w:rPr>
      </w:pPr>
    </w:p>
    <w:p w14:paraId="5CBCD78E" w14:textId="0A47E99E"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13</w:t>
      </w:r>
      <w:r w:rsidR="00A96CA2">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Instancia de recepción</w:t>
      </w:r>
      <w:r w:rsidRPr="00827786">
        <w:rPr>
          <w:rFonts w:ascii="Arial" w:eastAsia="Arial" w:hAnsi="Arial" w:cs="Arial"/>
          <w:b/>
          <w:bCs/>
          <w:color w:val="000000" w:themeColor="text1"/>
          <w:sz w:val="20"/>
          <w:szCs w:val="20"/>
          <w:lang w:val="es-MX"/>
        </w:rPr>
        <w:t xml:space="preserve">: </w:t>
      </w:r>
      <w:r w:rsidRPr="00827786">
        <w:rPr>
          <w:rFonts w:ascii="Arial" w:eastAsia="Arial" w:hAnsi="Arial" w:cs="Arial"/>
          <w:color w:val="000000" w:themeColor="text1"/>
          <w:sz w:val="20"/>
          <w:szCs w:val="20"/>
        </w:rPr>
        <w:t>Registre el código de la instancia en la cual se recibió la queja, de acuerdo con la codificación de instancias publicada en la sección Interés del Vigilado / Reportes / Índice de reportes de información a la Superintendencia Financiera / Guías para el reporte de información, de la página web de esta Superintendencia.</w:t>
      </w:r>
      <w:r w:rsidRPr="00827786">
        <w:rPr>
          <w:rFonts w:ascii="Arial" w:eastAsia="Arial" w:hAnsi="Arial" w:cs="Arial"/>
          <w:color w:val="000000" w:themeColor="text1"/>
          <w:sz w:val="20"/>
          <w:szCs w:val="20"/>
          <w:lang w:val="es-MX"/>
        </w:rPr>
        <w:t xml:space="preserve"> </w:t>
      </w:r>
    </w:p>
    <w:p w14:paraId="72B83433" w14:textId="44415E94" w:rsidR="0466EA0F" w:rsidRDefault="0466EA0F" w:rsidP="009A10BF">
      <w:pPr>
        <w:pBdr>
          <w:left w:val="single" w:sz="4" w:space="1" w:color="auto"/>
        </w:pBdr>
        <w:jc w:val="both"/>
        <w:rPr>
          <w:rFonts w:ascii="Arial" w:eastAsia="Arial" w:hAnsi="Arial" w:cs="Arial"/>
          <w:color w:val="000000" w:themeColor="text1"/>
          <w:lang w:val="es-MX"/>
        </w:rPr>
      </w:pPr>
    </w:p>
    <w:p w14:paraId="6BD9066A" w14:textId="7E658274" w:rsidR="40AFC2D2" w:rsidRDefault="40AFC2D2" w:rsidP="009A10BF">
      <w:pPr>
        <w:pBdr>
          <w:left w:val="single" w:sz="4" w:space="1" w:color="auto"/>
        </w:pBdr>
        <w:jc w:val="both"/>
        <w:rPr>
          <w:rFonts w:ascii="Arial" w:eastAsia="Arial" w:hAnsi="Arial" w:cs="Arial"/>
          <w:color w:val="000000" w:themeColor="text1"/>
          <w:lang w:val="es-MX"/>
        </w:rPr>
      </w:pPr>
      <w:r w:rsidRPr="009A10BF">
        <w:rPr>
          <w:rFonts w:ascii="Arial" w:eastAsia="Arial" w:hAnsi="Arial" w:cs="Arial"/>
          <w:b/>
          <w:bCs/>
          <w:color w:val="000000" w:themeColor="text1"/>
          <w:sz w:val="20"/>
          <w:szCs w:val="20"/>
          <w:lang w:val="es-MX"/>
        </w:rPr>
        <w:t xml:space="preserve">Columna 14 </w:t>
      </w:r>
      <w:r w:rsidR="5E3DB98D" w:rsidRPr="009A10BF">
        <w:rPr>
          <w:rFonts w:ascii="Arial" w:eastAsia="Arial" w:hAnsi="Arial" w:cs="Arial"/>
          <w:b/>
          <w:bCs/>
          <w:color w:val="000000" w:themeColor="text1"/>
          <w:sz w:val="20"/>
          <w:szCs w:val="20"/>
          <w:lang w:val="es-MX"/>
        </w:rPr>
        <w:t>-</w:t>
      </w:r>
      <w:r w:rsidRPr="009A10BF">
        <w:rPr>
          <w:rFonts w:ascii="Arial" w:eastAsia="Arial" w:hAnsi="Arial" w:cs="Arial"/>
          <w:b/>
          <w:bCs/>
          <w:color w:val="000000" w:themeColor="text1"/>
          <w:sz w:val="20"/>
          <w:szCs w:val="20"/>
          <w:lang w:val="es-MX"/>
        </w:rPr>
        <w:t xml:space="preserve"> Punto de recepción:</w:t>
      </w:r>
      <w:r w:rsidRPr="0466EA0F">
        <w:rPr>
          <w:rFonts w:ascii="Arial" w:eastAsia="Arial" w:hAnsi="Arial" w:cs="Arial"/>
          <w:color w:val="000000" w:themeColor="text1"/>
          <w:sz w:val="20"/>
          <w:szCs w:val="20"/>
          <w:lang w:val="es-MX"/>
        </w:rPr>
        <w:t xml:space="preserve"> Registre el código del canal a través del cual la queja fue interpuesta ante l</w:t>
      </w:r>
      <w:r w:rsidR="13CA6689" w:rsidRPr="0466EA0F">
        <w:rPr>
          <w:rFonts w:ascii="Arial" w:eastAsia="Arial" w:hAnsi="Arial" w:cs="Arial"/>
          <w:color w:val="000000" w:themeColor="text1"/>
          <w:sz w:val="20"/>
          <w:szCs w:val="20"/>
          <w:lang w:val="es-MX"/>
        </w:rPr>
        <w:t>a</w:t>
      </w:r>
      <w:r w:rsidRPr="0466EA0F">
        <w:rPr>
          <w:rFonts w:ascii="Arial" w:eastAsia="Arial" w:hAnsi="Arial" w:cs="Arial"/>
          <w:color w:val="000000" w:themeColor="text1"/>
          <w:sz w:val="20"/>
          <w:szCs w:val="20"/>
          <w:lang w:val="es-MX"/>
        </w:rPr>
        <w:t xml:space="preserve"> entidad vigilada</w:t>
      </w:r>
      <w:r w:rsidR="1785D223" w:rsidRPr="0466EA0F">
        <w:rPr>
          <w:rFonts w:ascii="Arial" w:eastAsia="Arial" w:hAnsi="Arial" w:cs="Arial"/>
          <w:color w:val="000000" w:themeColor="text1"/>
          <w:sz w:val="20"/>
          <w:szCs w:val="20"/>
          <w:lang w:val="es-MX"/>
        </w:rPr>
        <w:t xml:space="preserve"> o su defensor del consumidor financiero</w:t>
      </w:r>
      <w:r w:rsidRPr="0466EA0F">
        <w:rPr>
          <w:rFonts w:ascii="Arial" w:eastAsia="Arial" w:hAnsi="Arial" w:cs="Arial"/>
          <w:color w:val="000000" w:themeColor="text1"/>
          <w:sz w:val="20"/>
          <w:szCs w:val="20"/>
          <w:lang w:val="es-MX"/>
        </w:rPr>
        <w:t>, de acuerdo con la codificación de Punto</w:t>
      </w:r>
      <w:r w:rsidR="66B7FDFB" w:rsidRPr="0466EA0F">
        <w:rPr>
          <w:rFonts w:ascii="Arial" w:eastAsia="Arial" w:hAnsi="Arial" w:cs="Arial"/>
          <w:color w:val="000000" w:themeColor="text1"/>
          <w:sz w:val="20"/>
          <w:szCs w:val="20"/>
          <w:lang w:val="es-MX"/>
        </w:rPr>
        <w:t xml:space="preserve">s de recepción publicada en la sección </w:t>
      </w:r>
      <w:r w:rsidR="508B1EE5" w:rsidRPr="0466EA0F">
        <w:rPr>
          <w:rFonts w:ascii="Arial" w:eastAsia="Arial" w:hAnsi="Arial" w:cs="Arial"/>
          <w:color w:val="000000" w:themeColor="text1"/>
          <w:sz w:val="20"/>
          <w:szCs w:val="20"/>
          <w:lang w:val="es-MX"/>
        </w:rPr>
        <w:t>I</w:t>
      </w:r>
      <w:r w:rsidR="66B7FDFB" w:rsidRPr="0466EA0F">
        <w:rPr>
          <w:rFonts w:ascii="Arial" w:eastAsia="Arial" w:hAnsi="Arial" w:cs="Arial"/>
          <w:color w:val="000000" w:themeColor="text1"/>
          <w:sz w:val="20"/>
          <w:szCs w:val="20"/>
        </w:rPr>
        <w:t>nterés del Vigilado / Reportes / Índice de reportes de información a la Superintendencia Financiera / Guías para el reporte de información, de la página web de esta Superintendencia.</w:t>
      </w:r>
    </w:p>
    <w:p w14:paraId="5357AA29" w14:textId="57663D9B"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561A9049" w14:textId="71A42469"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466EA0F">
        <w:rPr>
          <w:rFonts w:ascii="Arial" w:eastAsia="Arial" w:hAnsi="Arial" w:cs="Arial"/>
          <w:b/>
          <w:bCs/>
          <w:color w:val="000000" w:themeColor="text1"/>
          <w:sz w:val="20"/>
          <w:szCs w:val="20"/>
        </w:rPr>
        <w:t>1</w:t>
      </w:r>
      <w:r w:rsidR="407D1356" w:rsidRPr="0466EA0F">
        <w:rPr>
          <w:rFonts w:ascii="Arial" w:eastAsia="Arial" w:hAnsi="Arial" w:cs="Arial"/>
          <w:b/>
          <w:bCs/>
          <w:color w:val="000000" w:themeColor="text1"/>
          <w:sz w:val="20"/>
          <w:szCs w:val="20"/>
        </w:rPr>
        <w:t>5</w:t>
      </w:r>
      <w:r w:rsidR="00A96CA2">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 xml:space="preserve">Producto: </w:t>
      </w:r>
      <w:r w:rsidRPr="00827786">
        <w:rPr>
          <w:rFonts w:ascii="Arial" w:eastAsia="Arial" w:hAnsi="Arial" w:cs="Arial"/>
          <w:color w:val="000000" w:themeColor="text1"/>
          <w:sz w:val="20"/>
          <w:szCs w:val="20"/>
        </w:rPr>
        <w:t>Registre el código del producto asociado a la queja, de acuerdo con la tabla “Productos”, publicada en la sección Interés del Vigilado / Reportes / Índice de reportes de información a la Superintendencia Financiera / Guías para el reporte de información, de la página web de esta Superintendencia.</w:t>
      </w:r>
      <w:r w:rsidRPr="00827786">
        <w:rPr>
          <w:rFonts w:ascii="Arial" w:eastAsia="Arial" w:hAnsi="Arial" w:cs="Arial"/>
          <w:color w:val="000000" w:themeColor="text1"/>
          <w:sz w:val="20"/>
          <w:szCs w:val="20"/>
          <w:lang w:val="es-MX"/>
        </w:rPr>
        <w:t xml:space="preserve"> </w:t>
      </w:r>
    </w:p>
    <w:p w14:paraId="5DEFE7D7" w14:textId="36BD9F15"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6C2630BE" w14:textId="678855B4"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466EA0F">
        <w:rPr>
          <w:rFonts w:ascii="Arial" w:eastAsia="Arial" w:hAnsi="Arial" w:cs="Arial"/>
          <w:b/>
          <w:bCs/>
          <w:color w:val="000000" w:themeColor="text1"/>
          <w:sz w:val="20"/>
          <w:szCs w:val="20"/>
        </w:rPr>
        <w:t>1</w:t>
      </w:r>
      <w:r w:rsidR="613CDBEE" w:rsidRPr="0466EA0F">
        <w:rPr>
          <w:rFonts w:ascii="Arial" w:eastAsia="Arial" w:hAnsi="Arial" w:cs="Arial"/>
          <w:b/>
          <w:bCs/>
          <w:color w:val="000000" w:themeColor="text1"/>
          <w:sz w:val="20"/>
          <w:szCs w:val="20"/>
        </w:rPr>
        <w:t>6</w:t>
      </w:r>
      <w:r w:rsidR="00A96CA2">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lang w:val="es-MX"/>
        </w:rPr>
        <w:t xml:space="preserve"> </w:t>
      </w:r>
      <w:r w:rsidRPr="00827786">
        <w:rPr>
          <w:rFonts w:ascii="Arial" w:eastAsia="Arial" w:hAnsi="Arial" w:cs="Arial"/>
          <w:b/>
          <w:bCs/>
          <w:color w:val="000000" w:themeColor="text1"/>
          <w:sz w:val="20"/>
          <w:szCs w:val="20"/>
        </w:rPr>
        <w:t xml:space="preserve">Motivo: </w:t>
      </w:r>
      <w:r w:rsidRPr="00827786">
        <w:rPr>
          <w:rFonts w:ascii="Arial" w:eastAsia="Arial" w:hAnsi="Arial" w:cs="Arial"/>
          <w:color w:val="000000" w:themeColor="text1"/>
          <w:sz w:val="20"/>
          <w:szCs w:val="20"/>
        </w:rPr>
        <w:t>Registre el código del motivo asociado a la queja, de acuerdo con las tablas “Motivos generales de quejas” y “Motivos de quejas”, publicadas en la sección Interés del Vigilado / Reportes / Índice de reportes de información a la Superintendencia Financiera / Guías para el reporte de información, de la página web de esta Superintendencia.</w:t>
      </w:r>
      <w:r w:rsidRPr="00827786">
        <w:rPr>
          <w:rFonts w:ascii="Arial" w:eastAsia="Arial" w:hAnsi="Arial" w:cs="Arial"/>
          <w:color w:val="000000" w:themeColor="text1"/>
          <w:sz w:val="20"/>
          <w:szCs w:val="20"/>
          <w:lang w:val="es-MX"/>
        </w:rPr>
        <w:t xml:space="preserve"> </w:t>
      </w:r>
    </w:p>
    <w:p w14:paraId="40A01EB6" w14:textId="2514D3DF"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4E145968" w14:textId="21ABDF12"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466EA0F">
        <w:rPr>
          <w:rFonts w:ascii="Arial" w:eastAsia="Arial" w:hAnsi="Arial" w:cs="Arial"/>
          <w:b/>
          <w:bCs/>
          <w:color w:val="000000" w:themeColor="text1"/>
          <w:sz w:val="20"/>
          <w:szCs w:val="20"/>
        </w:rPr>
        <w:t>1</w:t>
      </w:r>
      <w:r w:rsidR="01FCA487" w:rsidRPr="0466EA0F">
        <w:rPr>
          <w:rFonts w:ascii="Arial" w:eastAsia="Arial" w:hAnsi="Arial" w:cs="Arial"/>
          <w:b/>
          <w:bCs/>
          <w:color w:val="000000" w:themeColor="text1"/>
          <w:sz w:val="20"/>
          <w:szCs w:val="20"/>
        </w:rPr>
        <w:t>7</w:t>
      </w:r>
      <w:r w:rsidR="00A96CA2">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rPr>
        <w:t xml:space="preserve"> </w:t>
      </w:r>
      <w:r w:rsidRPr="00827786">
        <w:rPr>
          <w:rFonts w:ascii="Arial" w:eastAsia="Arial" w:hAnsi="Arial" w:cs="Arial"/>
          <w:b/>
          <w:bCs/>
          <w:color w:val="000000" w:themeColor="text1"/>
          <w:sz w:val="20"/>
          <w:szCs w:val="20"/>
        </w:rPr>
        <w:t>Admisión</w:t>
      </w:r>
      <w:r w:rsidRPr="00827786">
        <w:rPr>
          <w:rFonts w:ascii="Arial" w:eastAsia="Arial" w:hAnsi="Arial" w:cs="Arial"/>
          <w:b/>
          <w:bCs/>
          <w:color w:val="000000" w:themeColor="text1"/>
          <w:sz w:val="20"/>
          <w:szCs w:val="20"/>
          <w:lang w:val="es-MX"/>
        </w:rPr>
        <w:t xml:space="preserve">: </w:t>
      </w:r>
      <w:r w:rsidRPr="00827786">
        <w:rPr>
          <w:rFonts w:ascii="Arial" w:eastAsia="Arial" w:hAnsi="Arial" w:cs="Arial"/>
          <w:color w:val="000000" w:themeColor="text1"/>
          <w:sz w:val="20"/>
          <w:szCs w:val="20"/>
        </w:rPr>
        <w:t>Registre el código de la admisión dada a la queja por el defensor del consumidor financiero de la inconformidad, de acuerdo con la codificación de admisión publicada en la sección Interés del Vigilado / Reportes / Índice de reportes de información a la Superintendencia Financiera / Guías para el reporte de información, de la página web de esta Superintendencia.</w:t>
      </w:r>
      <w:r w:rsidRPr="00827786">
        <w:rPr>
          <w:rFonts w:ascii="Arial" w:eastAsia="Arial" w:hAnsi="Arial" w:cs="Arial"/>
          <w:color w:val="000000" w:themeColor="text1"/>
          <w:sz w:val="20"/>
          <w:szCs w:val="20"/>
          <w:lang w:val="es-MX"/>
        </w:rPr>
        <w:t xml:space="preserve"> </w:t>
      </w:r>
    </w:p>
    <w:p w14:paraId="339FD853" w14:textId="1FA73FDB"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6A44E193" w14:textId="24AE8EA1"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b/>
          <w:bCs/>
          <w:color w:val="000000" w:themeColor="text1"/>
          <w:sz w:val="20"/>
          <w:szCs w:val="20"/>
        </w:rPr>
        <w:t>Columna</w:t>
      </w:r>
      <w:r w:rsidRPr="00827786">
        <w:rPr>
          <w:rFonts w:ascii="Arial" w:eastAsia="Arial" w:hAnsi="Arial" w:cs="Arial"/>
          <w:color w:val="000000" w:themeColor="text1"/>
          <w:sz w:val="20"/>
          <w:szCs w:val="20"/>
          <w:lang w:val="es-MX"/>
        </w:rPr>
        <w:t xml:space="preserve"> </w:t>
      </w:r>
      <w:r w:rsidRPr="0466EA0F">
        <w:rPr>
          <w:rFonts w:ascii="Arial" w:eastAsia="Arial" w:hAnsi="Arial" w:cs="Arial"/>
          <w:b/>
          <w:bCs/>
          <w:color w:val="000000" w:themeColor="text1"/>
          <w:sz w:val="20"/>
          <w:szCs w:val="20"/>
        </w:rPr>
        <w:t>1</w:t>
      </w:r>
      <w:r w:rsidR="1F7FDAA0" w:rsidRPr="0466EA0F">
        <w:rPr>
          <w:rFonts w:ascii="Arial" w:eastAsia="Arial" w:hAnsi="Arial" w:cs="Arial"/>
          <w:b/>
          <w:bCs/>
          <w:color w:val="000000" w:themeColor="text1"/>
          <w:sz w:val="20"/>
          <w:szCs w:val="20"/>
        </w:rPr>
        <w:t>8</w:t>
      </w:r>
      <w:r w:rsidR="00A96CA2">
        <w:rPr>
          <w:rFonts w:ascii="Arial" w:eastAsia="Arial" w:hAnsi="Arial" w:cs="Arial"/>
          <w:b/>
          <w:bCs/>
          <w:color w:val="000000" w:themeColor="text1"/>
          <w:sz w:val="20"/>
          <w:szCs w:val="20"/>
        </w:rPr>
        <w:t xml:space="preserve"> -</w:t>
      </w:r>
      <w:r w:rsidRPr="00827786">
        <w:rPr>
          <w:rFonts w:ascii="Arial" w:eastAsia="Arial" w:hAnsi="Arial" w:cs="Arial"/>
          <w:color w:val="000000" w:themeColor="text1"/>
          <w:sz w:val="20"/>
          <w:szCs w:val="20"/>
        </w:rPr>
        <w:t xml:space="preserve"> </w:t>
      </w:r>
      <w:r w:rsidRPr="00827786">
        <w:rPr>
          <w:rFonts w:ascii="Arial" w:eastAsia="Arial" w:hAnsi="Arial" w:cs="Arial"/>
          <w:b/>
          <w:bCs/>
          <w:color w:val="000000" w:themeColor="text1"/>
          <w:sz w:val="20"/>
          <w:szCs w:val="20"/>
        </w:rPr>
        <w:t>Texto de la queja</w:t>
      </w:r>
      <w:r w:rsidRPr="00827786">
        <w:rPr>
          <w:rFonts w:ascii="Arial" w:eastAsia="Arial" w:hAnsi="Arial" w:cs="Arial"/>
          <w:b/>
          <w:bCs/>
          <w:color w:val="000000" w:themeColor="text1"/>
          <w:sz w:val="20"/>
          <w:szCs w:val="20"/>
          <w:lang w:val="es-MX"/>
        </w:rPr>
        <w:t xml:space="preserve">: </w:t>
      </w:r>
      <w:r w:rsidRPr="00827786">
        <w:rPr>
          <w:rFonts w:ascii="Arial" w:eastAsia="Arial" w:hAnsi="Arial" w:cs="Arial"/>
          <w:color w:val="000000" w:themeColor="text1"/>
          <w:sz w:val="20"/>
          <w:szCs w:val="20"/>
        </w:rPr>
        <w:t>Registre el texto de la queja formulada por el consumidor financiero.</w:t>
      </w:r>
      <w:r w:rsidRPr="00827786">
        <w:rPr>
          <w:rFonts w:ascii="Arial" w:eastAsia="Arial" w:hAnsi="Arial" w:cs="Arial"/>
          <w:color w:val="000000" w:themeColor="text1"/>
          <w:sz w:val="20"/>
          <w:szCs w:val="20"/>
          <w:lang w:val="es-MX"/>
        </w:rPr>
        <w:t xml:space="preserve"> </w:t>
      </w:r>
    </w:p>
    <w:p w14:paraId="37A81056" w14:textId="6C6CF8ED"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00827786">
        <w:rPr>
          <w:rFonts w:ascii="Arial" w:eastAsia="Arial" w:hAnsi="Arial" w:cs="Arial"/>
          <w:color w:val="000000" w:themeColor="text1"/>
          <w:sz w:val="20"/>
          <w:szCs w:val="20"/>
          <w:lang w:val="es-MX"/>
        </w:rPr>
        <w:t xml:space="preserve"> </w:t>
      </w:r>
    </w:p>
    <w:p w14:paraId="7F22E287" w14:textId="02A5EF8C"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5AEDBBED">
        <w:rPr>
          <w:rFonts w:ascii="Arial" w:eastAsia="Arial" w:hAnsi="Arial" w:cs="Arial"/>
          <w:b/>
          <w:bCs/>
          <w:color w:val="000000" w:themeColor="text1"/>
          <w:sz w:val="20"/>
          <w:szCs w:val="20"/>
        </w:rPr>
        <w:t>Columna</w:t>
      </w:r>
      <w:r w:rsidRPr="5AEDBBED">
        <w:rPr>
          <w:rFonts w:ascii="Arial" w:eastAsia="Arial" w:hAnsi="Arial" w:cs="Arial"/>
          <w:color w:val="000000" w:themeColor="text1"/>
          <w:sz w:val="20"/>
          <w:szCs w:val="20"/>
          <w:lang w:val="es-MX"/>
        </w:rPr>
        <w:t xml:space="preserve"> </w:t>
      </w:r>
      <w:r w:rsidRPr="0466EA0F">
        <w:rPr>
          <w:rFonts w:ascii="Arial" w:eastAsia="Arial" w:hAnsi="Arial" w:cs="Arial"/>
          <w:b/>
          <w:bCs/>
          <w:color w:val="000000" w:themeColor="text1"/>
          <w:sz w:val="20"/>
          <w:szCs w:val="20"/>
        </w:rPr>
        <w:t>1</w:t>
      </w:r>
      <w:r w:rsidR="56198B90" w:rsidRPr="0466EA0F">
        <w:rPr>
          <w:rFonts w:ascii="Arial" w:eastAsia="Arial" w:hAnsi="Arial" w:cs="Arial"/>
          <w:b/>
          <w:bCs/>
          <w:color w:val="000000" w:themeColor="text1"/>
          <w:sz w:val="20"/>
          <w:szCs w:val="20"/>
        </w:rPr>
        <w:t>9</w:t>
      </w:r>
      <w:r w:rsidR="00A96CA2" w:rsidRPr="5AEDBBED">
        <w:rPr>
          <w:rFonts w:ascii="Arial" w:eastAsia="Arial" w:hAnsi="Arial" w:cs="Arial"/>
          <w:b/>
          <w:bCs/>
          <w:color w:val="000000" w:themeColor="text1"/>
          <w:sz w:val="20"/>
          <w:szCs w:val="20"/>
        </w:rPr>
        <w:t xml:space="preserve"> -</w:t>
      </w:r>
      <w:r w:rsidRPr="5AEDBBED">
        <w:rPr>
          <w:rFonts w:ascii="Arial" w:eastAsia="Arial" w:hAnsi="Arial" w:cs="Arial"/>
          <w:color w:val="000000" w:themeColor="text1"/>
          <w:sz w:val="20"/>
          <w:szCs w:val="20"/>
          <w:lang w:val="es-MX"/>
        </w:rPr>
        <w:t xml:space="preserve"> </w:t>
      </w:r>
      <w:r w:rsidRPr="5AEDBBED">
        <w:rPr>
          <w:rFonts w:ascii="Arial" w:eastAsia="Arial" w:hAnsi="Arial" w:cs="Arial"/>
          <w:b/>
          <w:bCs/>
          <w:color w:val="000000" w:themeColor="text1"/>
          <w:sz w:val="20"/>
          <w:szCs w:val="20"/>
        </w:rPr>
        <w:t>Anexos de la queja</w:t>
      </w:r>
      <w:r w:rsidRPr="5AEDBBED">
        <w:rPr>
          <w:rFonts w:ascii="Arial" w:eastAsia="Arial" w:hAnsi="Arial" w:cs="Arial"/>
          <w:b/>
          <w:bCs/>
          <w:color w:val="000000" w:themeColor="text1"/>
          <w:sz w:val="20"/>
          <w:szCs w:val="20"/>
          <w:lang w:val="es-MX"/>
        </w:rPr>
        <w:t xml:space="preserve">: </w:t>
      </w:r>
      <w:r w:rsidRPr="5AEDBBED">
        <w:rPr>
          <w:rFonts w:ascii="Arial" w:eastAsia="Arial" w:hAnsi="Arial" w:cs="Arial"/>
          <w:color w:val="000000" w:themeColor="text1"/>
          <w:sz w:val="20"/>
          <w:szCs w:val="20"/>
        </w:rPr>
        <w:t>Proporcione los adjuntos a la queja formulada por el consumidor financiero.</w:t>
      </w:r>
      <w:r w:rsidRPr="5AEDBBED">
        <w:rPr>
          <w:rFonts w:ascii="Arial" w:eastAsia="Arial" w:hAnsi="Arial" w:cs="Arial"/>
          <w:color w:val="000000" w:themeColor="text1"/>
          <w:sz w:val="20"/>
          <w:szCs w:val="20"/>
          <w:lang w:val="es-MX"/>
        </w:rPr>
        <w:t xml:space="preserve"> </w:t>
      </w:r>
    </w:p>
    <w:p w14:paraId="62327742" w14:textId="6D2FCBEA" w:rsidR="2166754F" w:rsidRPr="00827786" w:rsidRDefault="16801984" w:rsidP="009A10BF">
      <w:pPr>
        <w:pBdr>
          <w:left w:val="single" w:sz="4" w:space="1" w:color="auto"/>
        </w:pBdr>
        <w:jc w:val="both"/>
        <w:rPr>
          <w:rFonts w:ascii="Arial" w:eastAsia="Arial" w:hAnsi="Arial" w:cs="Arial"/>
          <w:b/>
          <w:bCs/>
          <w:color w:val="000000" w:themeColor="text1"/>
          <w:sz w:val="20"/>
          <w:szCs w:val="20"/>
          <w:lang w:val="es-MX"/>
        </w:rPr>
      </w:pPr>
      <w:r w:rsidRPr="7740693C">
        <w:rPr>
          <w:rFonts w:ascii="Arial" w:eastAsia="Arial" w:hAnsi="Arial" w:cs="Arial"/>
          <w:color w:val="000000" w:themeColor="text1"/>
          <w:sz w:val="20"/>
          <w:szCs w:val="20"/>
          <w:lang w:val="es-MX"/>
        </w:rPr>
        <w:t xml:space="preserve"> </w:t>
      </w:r>
    </w:p>
    <w:p w14:paraId="5E88D134" w14:textId="3958A7C2" w:rsidR="2166754F" w:rsidRPr="00827786" w:rsidRDefault="16801984" w:rsidP="009A10BF">
      <w:pPr>
        <w:pBdr>
          <w:left w:val="single" w:sz="4" w:space="1" w:color="auto"/>
        </w:pBdr>
        <w:jc w:val="both"/>
        <w:rPr>
          <w:rFonts w:ascii="Arial" w:eastAsia="Arial" w:hAnsi="Arial" w:cs="Arial"/>
          <w:color w:val="000000" w:themeColor="text1"/>
          <w:sz w:val="20"/>
          <w:szCs w:val="20"/>
          <w:lang w:val="es-MX"/>
        </w:rPr>
      </w:pPr>
      <w:r w:rsidRPr="7740693C">
        <w:rPr>
          <w:rFonts w:ascii="Arial" w:eastAsia="Arial" w:hAnsi="Arial" w:cs="Arial"/>
          <w:b/>
          <w:bCs/>
          <w:color w:val="000000" w:themeColor="text1"/>
          <w:sz w:val="20"/>
          <w:szCs w:val="20"/>
        </w:rPr>
        <w:t>Columna</w:t>
      </w:r>
      <w:r w:rsidRPr="7740693C">
        <w:rPr>
          <w:rFonts w:ascii="Arial" w:eastAsia="Arial" w:hAnsi="Arial" w:cs="Arial"/>
          <w:b/>
          <w:bCs/>
          <w:color w:val="000000" w:themeColor="text1"/>
          <w:sz w:val="20"/>
          <w:szCs w:val="20"/>
          <w:lang w:val="es-MX"/>
        </w:rPr>
        <w:t xml:space="preserve"> </w:t>
      </w:r>
      <w:r w:rsidR="4FC5305D" w:rsidRPr="0466EA0F">
        <w:rPr>
          <w:rFonts w:ascii="Arial" w:eastAsia="Arial" w:hAnsi="Arial" w:cs="Arial"/>
          <w:b/>
          <w:bCs/>
          <w:color w:val="000000" w:themeColor="text1"/>
          <w:sz w:val="20"/>
          <w:szCs w:val="20"/>
        </w:rPr>
        <w:t>20</w:t>
      </w:r>
      <w:r w:rsidR="00A96CA2" w:rsidRPr="7740693C">
        <w:rPr>
          <w:rFonts w:ascii="Arial" w:eastAsia="Arial" w:hAnsi="Arial" w:cs="Arial"/>
          <w:b/>
          <w:bCs/>
          <w:color w:val="000000" w:themeColor="text1"/>
          <w:sz w:val="20"/>
          <w:szCs w:val="20"/>
        </w:rPr>
        <w:t xml:space="preserve"> -</w:t>
      </w:r>
      <w:r w:rsidRPr="7740693C">
        <w:rPr>
          <w:rFonts w:ascii="Arial" w:eastAsia="Arial" w:hAnsi="Arial" w:cs="Arial"/>
          <w:b/>
          <w:bCs/>
          <w:color w:val="000000" w:themeColor="text1"/>
          <w:sz w:val="20"/>
          <w:szCs w:val="20"/>
          <w:lang w:val="es-MX"/>
        </w:rPr>
        <w:t xml:space="preserve"> </w:t>
      </w:r>
      <w:r w:rsidRPr="7740693C">
        <w:rPr>
          <w:rFonts w:ascii="Arial" w:eastAsia="Arial" w:hAnsi="Arial" w:cs="Arial"/>
          <w:b/>
          <w:bCs/>
          <w:color w:val="000000" w:themeColor="text1"/>
          <w:sz w:val="20"/>
          <w:szCs w:val="20"/>
        </w:rPr>
        <w:t>Ente de control</w:t>
      </w:r>
      <w:r w:rsidRPr="7740693C">
        <w:rPr>
          <w:rFonts w:ascii="Arial" w:eastAsia="Arial" w:hAnsi="Arial" w:cs="Arial"/>
          <w:b/>
          <w:bCs/>
          <w:color w:val="000000" w:themeColor="text1"/>
          <w:sz w:val="20"/>
          <w:szCs w:val="20"/>
          <w:lang w:val="es-MX"/>
        </w:rPr>
        <w:t xml:space="preserve">: </w:t>
      </w:r>
      <w:r w:rsidRPr="7740693C">
        <w:rPr>
          <w:rFonts w:ascii="Arial" w:eastAsia="Arial" w:hAnsi="Arial" w:cs="Arial"/>
          <w:color w:val="000000" w:themeColor="text1"/>
          <w:sz w:val="20"/>
          <w:szCs w:val="20"/>
        </w:rPr>
        <w:t>En caso en que aplique, registre el código del ente de control que traslade la queja, de acuerdo con la codificación de otras medidas publicada en la sección Interés del Vigilado / Reportes / Índice de reportes de información a la Superintendencia Financiera / Guías para el reporte de información, de la página web de esta Superintendencia.</w:t>
      </w:r>
      <w:r w:rsidR="2F769497" w:rsidRPr="2D23415E">
        <w:rPr>
          <w:rFonts w:ascii="Arial" w:eastAsia="Arial" w:hAnsi="Arial" w:cs="Arial"/>
          <w:color w:val="000000" w:themeColor="text1"/>
          <w:sz w:val="20"/>
          <w:szCs w:val="20"/>
        </w:rPr>
        <w:t xml:space="preserve"> Registre cero (0) en caso contrario.</w:t>
      </w:r>
    </w:p>
    <w:p w14:paraId="7BCEF893" w14:textId="6478FAE1" w:rsidR="2166754F" w:rsidRDefault="2166754F" w:rsidP="009A10BF">
      <w:pPr>
        <w:jc w:val="both"/>
        <w:rPr>
          <w:rFonts w:ascii="Arial" w:hAnsi="Arial" w:cs="Arial"/>
          <w:b/>
          <w:bCs/>
        </w:rPr>
      </w:pPr>
      <w:bookmarkStart w:id="1" w:name="_GoBack"/>
      <w:bookmarkEnd w:id="1"/>
    </w:p>
    <w:sectPr w:rsidR="2166754F" w:rsidSect="00716FE5">
      <w:headerReference w:type="default" r:id="rId12"/>
      <w:footerReference w:type="default" r:id="rId13"/>
      <w:pgSz w:w="12242" w:h="18722" w:code="41"/>
      <w:pgMar w:top="1134" w:right="1134" w:bottom="1701" w:left="1701" w:header="567" w:footer="1134" w:gutter="0"/>
      <w:paperSrc w:first="1" w:other="1"/>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AF55C" w14:textId="77777777" w:rsidR="00FC4C13" w:rsidRDefault="00FC4C13">
      <w:r>
        <w:separator/>
      </w:r>
    </w:p>
  </w:endnote>
  <w:endnote w:type="continuationSeparator" w:id="0">
    <w:p w14:paraId="4A21DDBD" w14:textId="77777777" w:rsidR="00FC4C13" w:rsidRDefault="00FC4C13">
      <w:r>
        <w:continuationSeparator/>
      </w:r>
    </w:p>
  </w:endnote>
  <w:endnote w:type="continuationNotice" w:id="1">
    <w:p w14:paraId="2E36F758" w14:textId="77777777" w:rsidR="00FC4C13" w:rsidRDefault="00FC4C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Cd (W1)">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185F0" w14:textId="76DA051B" w:rsidR="2166754F" w:rsidRPr="007F1FCF" w:rsidRDefault="3239F570" w:rsidP="00451E37">
    <w:pPr>
      <w:pStyle w:val="Piedepgina"/>
      <w:spacing w:line="0" w:lineRule="atLeast"/>
      <w:rPr>
        <w:rFonts w:ascii="Arial" w:hAnsi="Arial" w:cs="Arial"/>
        <w:b/>
        <w:bCs/>
        <w:sz w:val="20"/>
        <w:szCs w:val="20"/>
      </w:rPr>
    </w:pPr>
    <w:r w:rsidRPr="007F1FCF">
      <w:rPr>
        <w:rFonts w:ascii="Arial" w:hAnsi="Arial" w:cs="Arial"/>
        <w:b/>
        <w:bCs/>
        <w:sz w:val="20"/>
        <w:szCs w:val="20"/>
      </w:rPr>
      <w:t>Circular Externa XX de 202</w:t>
    </w:r>
    <w:r w:rsidR="00C37BF4">
      <w:rPr>
        <w:rFonts w:ascii="Arial" w:hAnsi="Arial" w:cs="Arial"/>
        <w:b/>
        <w:bCs/>
        <w:sz w:val="20"/>
        <w:szCs w:val="20"/>
      </w:rPr>
      <w:t>1</w:t>
    </w:r>
    <w:r w:rsidRPr="007F1FCF">
      <w:rPr>
        <w:rFonts w:ascii="Arial" w:hAnsi="Arial" w:cs="Arial"/>
        <w:b/>
        <w:bCs/>
        <w:sz w:val="20"/>
        <w:szCs w:val="20"/>
      </w:rPr>
      <w:t xml:space="preserve">                                                                 </w:t>
    </w:r>
    <w:r w:rsidR="007F1FCF">
      <w:rPr>
        <w:rFonts w:ascii="Arial" w:hAnsi="Arial" w:cs="Arial"/>
        <w:b/>
        <w:bCs/>
        <w:sz w:val="20"/>
        <w:szCs w:val="20"/>
      </w:rPr>
      <w:t xml:space="preserve">         </w:t>
    </w:r>
    <w:r w:rsidR="0007723C">
      <w:rPr>
        <w:rFonts w:ascii="Arial" w:hAnsi="Arial" w:cs="Arial"/>
        <w:b/>
        <w:bCs/>
        <w:sz w:val="20"/>
        <w:szCs w:val="20"/>
      </w:rPr>
      <w:t xml:space="preserve">                   </w:t>
    </w:r>
    <w:r w:rsidR="007F1FCF">
      <w:rPr>
        <w:rFonts w:ascii="Arial" w:hAnsi="Arial" w:cs="Arial"/>
        <w:b/>
        <w:bCs/>
        <w:sz w:val="20"/>
        <w:szCs w:val="20"/>
      </w:rPr>
      <w:t xml:space="preserve"> </w:t>
    </w:r>
    <w:r w:rsidR="00B6523B">
      <w:rPr>
        <w:rFonts w:ascii="Arial" w:hAnsi="Arial" w:cs="Arial"/>
        <w:b/>
        <w:bCs/>
        <w:sz w:val="20"/>
        <w:szCs w:val="20"/>
      </w:rPr>
      <w:t>JUNIO</w:t>
    </w:r>
    <w:r w:rsidRPr="007F1FCF">
      <w:rPr>
        <w:rFonts w:ascii="Arial" w:hAnsi="Arial" w:cs="Arial"/>
        <w:b/>
        <w:bCs/>
        <w:sz w:val="20"/>
        <w:szCs w:val="20"/>
      </w:rPr>
      <w:t xml:space="preserve"> </w:t>
    </w:r>
    <w:r w:rsidR="0007723C">
      <w:rPr>
        <w:rFonts w:ascii="Arial" w:hAnsi="Arial" w:cs="Arial"/>
        <w:b/>
        <w:bCs/>
        <w:sz w:val="20"/>
        <w:szCs w:val="20"/>
      </w:rPr>
      <w:t>DE</w:t>
    </w:r>
    <w:r w:rsidRPr="007F1FCF">
      <w:rPr>
        <w:rFonts w:ascii="Arial" w:hAnsi="Arial" w:cs="Arial"/>
        <w:b/>
        <w:bCs/>
        <w:sz w:val="20"/>
        <w:szCs w:val="20"/>
      </w:rPr>
      <w:t xml:space="preserve"> 2021</w:t>
    </w:r>
  </w:p>
  <w:p w14:paraId="44CACA5F" w14:textId="71C6A546" w:rsidR="2166754F" w:rsidRDefault="2166754F" w:rsidP="00451E37">
    <w:pPr>
      <w:pStyle w:val="Piedepgina"/>
      <w:spacing w:line="0" w:lineRule="atLeast"/>
      <w:rPr>
        <w:rFonts w:ascii="Arial" w:hAnsi="Arial" w:cs="Arial"/>
      </w:rPr>
    </w:pPr>
    <w:r w:rsidRPr="007F1FCF">
      <w:rPr>
        <w:rFonts w:ascii="Arial" w:hAnsi="Arial" w:cs="Arial"/>
        <w:b/>
        <w:bCs/>
        <w:sz w:val="20"/>
        <w:szCs w:val="20"/>
      </w:rPr>
      <w:t>Proforma F.0000-XXX</w:t>
    </w:r>
    <w:r w:rsidR="00EA4D30" w:rsidRPr="007F1FCF">
      <w:rPr>
        <w:rFonts w:ascii="Arial" w:hAnsi="Arial" w:cs="Arial"/>
        <w:b/>
        <w:bCs/>
        <w:sz w:val="20"/>
        <w:szCs w:val="20"/>
      </w:rPr>
      <w:t xml:space="preserve"> </w:t>
    </w:r>
    <w:r w:rsidRPr="007F1FCF">
      <w:rPr>
        <w:rFonts w:ascii="Arial" w:hAnsi="Arial" w:cs="Arial"/>
        <w:b/>
        <w:bCs/>
        <w:sz w:val="20"/>
        <w:szCs w:val="20"/>
      </w:rPr>
      <w:t>(Formato XXX)</w:t>
    </w:r>
    <w:r w:rsidRPr="007F1FCF">
      <w:rPr>
        <w:b/>
        <w:bCs/>
        <w:sz w:val="20"/>
        <w:szCs w:val="20"/>
      </w:rPr>
      <w:tab/>
    </w:r>
    <w:r>
      <w:tab/>
    </w:r>
    <w:r>
      <w:tab/>
    </w:r>
  </w:p>
  <w:p w14:paraId="4F50351C" w14:textId="2AE3C443" w:rsidR="2166754F" w:rsidRDefault="2166754F" w:rsidP="2166754F">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5C08F" w14:textId="77777777" w:rsidR="00FC4C13" w:rsidRDefault="00FC4C13">
      <w:r>
        <w:separator/>
      </w:r>
    </w:p>
  </w:footnote>
  <w:footnote w:type="continuationSeparator" w:id="0">
    <w:p w14:paraId="68C9AD60" w14:textId="77777777" w:rsidR="00FC4C13" w:rsidRDefault="00FC4C13">
      <w:r>
        <w:continuationSeparator/>
      </w:r>
    </w:p>
  </w:footnote>
  <w:footnote w:type="continuationNotice" w:id="1">
    <w:p w14:paraId="42A13E9E" w14:textId="77777777" w:rsidR="00FC4C13" w:rsidRDefault="00FC4C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6DFE4" w14:textId="53B5DF37" w:rsidR="2166754F" w:rsidRPr="00D02108" w:rsidRDefault="3239F570" w:rsidP="00D02108">
    <w:pPr>
      <w:pStyle w:val="Encabezado"/>
      <w:jc w:val="center"/>
      <w:rPr>
        <w:rFonts w:ascii="Arial" w:eastAsia="Arial" w:hAnsi="Arial" w:cs="Arial"/>
        <w:b/>
        <w:bCs/>
        <w:sz w:val="22"/>
        <w:szCs w:val="22"/>
      </w:rPr>
    </w:pPr>
    <w:r w:rsidRPr="00D02108">
      <w:rPr>
        <w:rFonts w:ascii="Arial" w:eastAsia="Arial" w:hAnsi="Arial" w:cs="Arial"/>
        <w:b/>
        <w:bCs/>
      </w:rPr>
      <w:t>SUPERINTENDENCIA FINANCIERA DE COLOMBIA</w:t>
    </w:r>
  </w:p>
  <w:p w14:paraId="1254A442" w14:textId="1744B8FE" w:rsidR="2166754F" w:rsidRDefault="3239F570" w:rsidP="3239F570">
    <w:pPr>
      <w:pStyle w:val="Encabezado"/>
      <w:rPr>
        <w:rFonts w:ascii="Arial" w:eastAsia="Arial" w:hAnsi="Arial" w:cs="Arial"/>
        <w:sz w:val="20"/>
        <w:szCs w:val="20"/>
      </w:rPr>
    </w:pPr>
    <w:r w:rsidRPr="3239F570">
      <w:rPr>
        <w:rFonts w:ascii="Arial" w:eastAsia="Arial" w:hAnsi="Arial" w:cs="Arial"/>
        <w:sz w:val="20"/>
        <w:szCs w:val="20"/>
      </w:rPr>
      <w:t xml:space="preserve"> </w:t>
    </w:r>
  </w:p>
  <w:p w14:paraId="2C98A07A" w14:textId="1018D921" w:rsidR="2166754F" w:rsidRPr="00BC1DB6" w:rsidRDefault="3239F570" w:rsidP="3239F570">
    <w:pPr>
      <w:pStyle w:val="Encabezado"/>
      <w:jc w:val="both"/>
      <w:rPr>
        <w:rFonts w:ascii="Arial" w:eastAsia="Arial" w:hAnsi="Arial" w:cs="Arial"/>
        <w:b/>
        <w:bCs/>
        <w:sz w:val="20"/>
        <w:szCs w:val="20"/>
      </w:rPr>
    </w:pPr>
    <w:r w:rsidRPr="00BC1DB6">
      <w:rPr>
        <w:rFonts w:ascii="Arial" w:eastAsia="Arial" w:hAnsi="Arial" w:cs="Arial"/>
        <w:b/>
        <w:bCs/>
        <w:sz w:val="20"/>
        <w:szCs w:val="20"/>
      </w:rPr>
      <w:t>ANEXO I - REMISI</w:t>
    </w:r>
    <w:r w:rsidR="001A7FE9">
      <w:rPr>
        <w:rFonts w:ascii="Arial" w:eastAsia="Arial" w:hAnsi="Arial" w:cs="Arial"/>
        <w:b/>
        <w:bCs/>
        <w:sz w:val="20"/>
        <w:szCs w:val="20"/>
      </w:rPr>
      <w:t>Ó</w:t>
    </w:r>
    <w:r w:rsidRPr="00BC1DB6">
      <w:rPr>
        <w:rFonts w:ascii="Arial" w:eastAsia="Arial" w:hAnsi="Arial" w:cs="Arial"/>
        <w:b/>
        <w:bCs/>
        <w:sz w:val="20"/>
        <w:szCs w:val="20"/>
      </w:rPr>
      <w:t>N DE INFORMACI</w:t>
    </w:r>
    <w:r w:rsidR="001A7FE9">
      <w:rPr>
        <w:rFonts w:ascii="Arial" w:eastAsia="Arial" w:hAnsi="Arial" w:cs="Arial"/>
        <w:b/>
        <w:bCs/>
        <w:sz w:val="20"/>
        <w:szCs w:val="20"/>
      </w:rPr>
      <w:t>Ó</w:t>
    </w:r>
    <w:r w:rsidRPr="00BC1DB6">
      <w:rPr>
        <w:rFonts w:ascii="Arial" w:eastAsia="Arial" w:hAnsi="Arial" w:cs="Arial"/>
        <w:b/>
        <w:bCs/>
        <w:sz w:val="20"/>
        <w:szCs w:val="20"/>
      </w:rPr>
      <w:t>N</w:t>
    </w:r>
  </w:p>
  <w:p w14:paraId="39EE07F9" w14:textId="3CE78BD5" w:rsidR="2166754F" w:rsidRPr="00BC1DB6" w:rsidRDefault="3239F570" w:rsidP="3239F570">
    <w:pPr>
      <w:pStyle w:val="Encabezado"/>
      <w:jc w:val="both"/>
      <w:rPr>
        <w:rFonts w:ascii="Arial" w:eastAsia="Arial" w:hAnsi="Arial" w:cs="Arial"/>
        <w:b/>
        <w:bCs/>
        <w:sz w:val="20"/>
        <w:szCs w:val="20"/>
      </w:rPr>
    </w:pPr>
    <w:r w:rsidRPr="00986CEC">
      <w:rPr>
        <w:rFonts w:ascii="Arial" w:eastAsia="Arial" w:hAnsi="Arial" w:cs="Arial"/>
        <w:b/>
        <w:bCs/>
        <w:sz w:val="20"/>
        <w:szCs w:val="20"/>
      </w:rPr>
      <w:t>PARTE I</w:t>
    </w:r>
    <w:r w:rsidRPr="00BC1DB6">
      <w:rPr>
        <w:rFonts w:ascii="Arial" w:eastAsia="Arial" w:hAnsi="Arial" w:cs="Arial"/>
        <w:b/>
        <w:bCs/>
        <w:sz w:val="20"/>
        <w:szCs w:val="20"/>
      </w:rPr>
      <w:t xml:space="preserve"> – </w:t>
    </w:r>
    <w:r w:rsidR="00BC1DB6">
      <w:rPr>
        <w:rFonts w:ascii="Arial" w:eastAsia="Arial" w:hAnsi="Arial" w:cs="Arial"/>
        <w:b/>
        <w:bCs/>
        <w:sz w:val="20"/>
        <w:szCs w:val="20"/>
      </w:rPr>
      <w:t>proforma</w:t>
    </w:r>
    <w:r w:rsidRPr="00BC1DB6">
      <w:rPr>
        <w:rFonts w:ascii="Arial" w:eastAsia="Arial" w:hAnsi="Arial" w:cs="Arial"/>
        <w:b/>
        <w:bCs/>
        <w:sz w:val="20"/>
        <w:szCs w:val="20"/>
      </w:rPr>
      <w:t xml:space="preserve"> F.0000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6C44BB"/>
    <w:multiLevelType w:val="hybridMultilevel"/>
    <w:tmpl w:val="8AFEA6D6"/>
    <w:lvl w:ilvl="0" w:tplc="3E9082BC">
      <w:start w:val="4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7137B2"/>
    <w:multiLevelType w:val="hybridMultilevel"/>
    <w:tmpl w:val="304E6C08"/>
    <w:lvl w:ilvl="0" w:tplc="E67CBBB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B25"/>
    <w:rsid w:val="00023BB8"/>
    <w:rsid w:val="0002513B"/>
    <w:rsid w:val="00036E7C"/>
    <w:rsid w:val="00037244"/>
    <w:rsid w:val="000412E2"/>
    <w:rsid w:val="000445EA"/>
    <w:rsid w:val="000455CD"/>
    <w:rsid w:val="000616E4"/>
    <w:rsid w:val="00064C30"/>
    <w:rsid w:val="00072408"/>
    <w:rsid w:val="00072F6A"/>
    <w:rsid w:val="0007723C"/>
    <w:rsid w:val="000A135A"/>
    <w:rsid w:val="000A2B94"/>
    <w:rsid w:val="000A3DC7"/>
    <w:rsid w:val="000A5F1B"/>
    <w:rsid w:val="000A7CC2"/>
    <w:rsid w:val="000C0E17"/>
    <w:rsid w:val="000C66B4"/>
    <w:rsid w:val="000D6215"/>
    <w:rsid w:val="000E0BFF"/>
    <w:rsid w:val="000E664F"/>
    <w:rsid w:val="000F4597"/>
    <w:rsid w:val="00100E05"/>
    <w:rsid w:val="001074B5"/>
    <w:rsid w:val="0011082D"/>
    <w:rsid w:val="00115E06"/>
    <w:rsid w:val="001167E5"/>
    <w:rsid w:val="001221BB"/>
    <w:rsid w:val="0012245D"/>
    <w:rsid w:val="001238B9"/>
    <w:rsid w:val="001305E9"/>
    <w:rsid w:val="00131CA6"/>
    <w:rsid w:val="0013341C"/>
    <w:rsid w:val="00140512"/>
    <w:rsid w:val="00144393"/>
    <w:rsid w:val="00144FCC"/>
    <w:rsid w:val="00154BA4"/>
    <w:rsid w:val="00174F28"/>
    <w:rsid w:val="00174FF6"/>
    <w:rsid w:val="00175394"/>
    <w:rsid w:val="00175DCA"/>
    <w:rsid w:val="00176DD7"/>
    <w:rsid w:val="00192CB0"/>
    <w:rsid w:val="001947C1"/>
    <w:rsid w:val="001A33A2"/>
    <w:rsid w:val="001A4D5B"/>
    <w:rsid w:val="001A7FE9"/>
    <w:rsid w:val="001B7A21"/>
    <w:rsid w:val="001C3CF8"/>
    <w:rsid w:val="001D10E4"/>
    <w:rsid w:val="001D2122"/>
    <w:rsid w:val="001D2B98"/>
    <w:rsid w:val="001D733B"/>
    <w:rsid w:val="001E68F4"/>
    <w:rsid w:val="001F4D44"/>
    <w:rsid w:val="001F6334"/>
    <w:rsid w:val="002018CC"/>
    <w:rsid w:val="002036B4"/>
    <w:rsid w:val="002065E3"/>
    <w:rsid w:val="00207BDC"/>
    <w:rsid w:val="002112BA"/>
    <w:rsid w:val="00214967"/>
    <w:rsid w:val="0022181F"/>
    <w:rsid w:val="00230006"/>
    <w:rsid w:val="00235DC1"/>
    <w:rsid w:val="00261966"/>
    <w:rsid w:val="00263DA4"/>
    <w:rsid w:val="00275889"/>
    <w:rsid w:val="00276F36"/>
    <w:rsid w:val="00286B89"/>
    <w:rsid w:val="002901E3"/>
    <w:rsid w:val="00294D2B"/>
    <w:rsid w:val="00295098"/>
    <w:rsid w:val="002A0850"/>
    <w:rsid w:val="002A6CB5"/>
    <w:rsid w:val="002A7821"/>
    <w:rsid w:val="002B0953"/>
    <w:rsid w:val="002B3137"/>
    <w:rsid w:val="002B33B5"/>
    <w:rsid w:val="002B4399"/>
    <w:rsid w:val="002C4354"/>
    <w:rsid w:val="002C4BAF"/>
    <w:rsid w:val="002F0CB3"/>
    <w:rsid w:val="0030411F"/>
    <w:rsid w:val="00312B86"/>
    <w:rsid w:val="003258EC"/>
    <w:rsid w:val="003478C0"/>
    <w:rsid w:val="003514F9"/>
    <w:rsid w:val="00351F59"/>
    <w:rsid w:val="00366F3D"/>
    <w:rsid w:val="00370776"/>
    <w:rsid w:val="00375C76"/>
    <w:rsid w:val="00376CBF"/>
    <w:rsid w:val="00377B9B"/>
    <w:rsid w:val="003858ED"/>
    <w:rsid w:val="003A50A3"/>
    <w:rsid w:val="003B6346"/>
    <w:rsid w:val="003B7587"/>
    <w:rsid w:val="003C197A"/>
    <w:rsid w:val="003E109E"/>
    <w:rsid w:val="003E333A"/>
    <w:rsid w:val="003F17A8"/>
    <w:rsid w:val="003F4888"/>
    <w:rsid w:val="003F6E8B"/>
    <w:rsid w:val="00405A14"/>
    <w:rsid w:val="00410A8F"/>
    <w:rsid w:val="00451E37"/>
    <w:rsid w:val="00457FDD"/>
    <w:rsid w:val="00470B2D"/>
    <w:rsid w:val="004751F2"/>
    <w:rsid w:val="004762C1"/>
    <w:rsid w:val="004835F5"/>
    <w:rsid w:val="00483A1B"/>
    <w:rsid w:val="00487BCB"/>
    <w:rsid w:val="0049653D"/>
    <w:rsid w:val="004A04E4"/>
    <w:rsid w:val="004A050F"/>
    <w:rsid w:val="004B0355"/>
    <w:rsid w:val="004C3971"/>
    <w:rsid w:val="004C59BE"/>
    <w:rsid w:val="004D3471"/>
    <w:rsid w:val="004E7017"/>
    <w:rsid w:val="004F41EA"/>
    <w:rsid w:val="00500BAD"/>
    <w:rsid w:val="00500CAF"/>
    <w:rsid w:val="005105D7"/>
    <w:rsid w:val="005117B0"/>
    <w:rsid w:val="00513D46"/>
    <w:rsid w:val="005152AE"/>
    <w:rsid w:val="00516BF6"/>
    <w:rsid w:val="00527A3D"/>
    <w:rsid w:val="00541695"/>
    <w:rsid w:val="0054264B"/>
    <w:rsid w:val="00550B6A"/>
    <w:rsid w:val="00556D10"/>
    <w:rsid w:val="0056185E"/>
    <w:rsid w:val="0056275B"/>
    <w:rsid w:val="00580D5E"/>
    <w:rsid w:val="005A3652"/>
    <w:rsid w:val="005A3DDD"/>
    <w:rsid w:val="005B57FD"/>
    <w:rsid w:val="005C659C"/>
    <w:rsid w:val="005C7A45"/>
    <w:rsid w:val="005D009F"/>
    <w:rsid w:val="005D0B22"/>
    <w:rsid w:val="005F01EA"/>
    <w:rsid w:val="005F0A78"/>
    <w:rsid w:val="006151FE"/>
    <w:rsid w:val="00624C11"/>
    <w:rsid w:val="00625A78"/>
    <w:rsid w:val="00640A8B"/>
    <w:rsid w:val="00640CD7"/>
    <w:rsid w:val="00641739"/>
    <w:rsid w:val="006437C5"/>
    <w:rsid w:val="00644BC1"/>
    <w:rsid w:val="00646877"/>
    <w:rsid w:val="00654D88"/>
    <w:rsid w:val="0065541E"/>
    <w:rsid w:val="0066085D"/>
    <w:rsid w:val="00664127"/>
    <w:rsid w:val="00670B27"/>
    <w:rsid w:val="00672C08"/>
    <w:rsid w:val="00684545"/>
    <w:rsid w:val="006A5AB1"/>
    <w:rsid w:val="006B409E"/>
    <w:rsid w:val="006C1E82"/>
    <w:rsid w:val="006C5C9E"/>
    <w:rsid w:val="006C6373"/>
    <w:rsid w:val="006D3FCA"/>
    <w:rsid w:val="006D4723"/>
    <w:rsid w:val="006D6C4C"/>
    <w:rsid w:val="006D6F20"/>
    <w:rsid w:val="006E149B"/>
    <w:rsid w:val="006E1B25"/>
    <w:rsid w:val="006E30DF"/>
    <w:rsid w:val="006F156B"/>
    <w:rsid w:val="0071421E"/>
    <w:rsid w:val="00715552"/>
    <w:rsid w:val="00716FE5"/>
    <w:rsid w:val="007170D7"/>
    <w:rsid w:val="007261E3"/>
    <w:rsid w:val="00727B8A"/>
    <w:rsid w:val="00731703"/>
    <w:rsid w:val="00745ABD"/>
    <w:rsid w:val="00745FCE"/>
    <w:rsid w:val="00747E8D"/>
    <w:rsid w:val="0075514A"/>
    <w:rsid w:val="00756690"/>
    <w:rsid w:val="00761020"/>
    <w:rsid w:val="00761F6C"/>
    <w:rsid w:val="00766353"/>
    <w:rsid w:val="007669B9"/>
    <w:rsid w:val="00787688"/>
    <w:rsid w:val="00794D49"/>
    <w:rsid w:val="007A3347"/>
    <w:rsid w:val="007B2B95"/>
    <w:rsid w:val="007C2A7A"/>
    <w:rsid w:val="007C5589"/>
    <w:rsid w:val="007C77F4"/>
    <w:rsid w:val="007D6F62"/>
    <w:rsid w:val="007D76CE"/>
    <w:rsid w:val="007F0E3D"/>
    <w:rsid w:val="007F15F8"/>
    <w:rsid w:val="007F1998"/>
    <w:rsid w:val="007F1FCF"/>
    <w:rsid w:val="007F643F"/>
    <w:rsid w:val="00813271"/>
    <w:rsid w:val="00814889"/>
    <w:rsid w:val="008151F8"/>
    <w:rsid w:val="008242F9"/>
    <w:rsid w:val="00827786"/>
    <w:rsid w:val="00841E08"/>
    <w:rsid w:val="00847C75"/>
    <w:rsid w:val="00852647"/>
    <w:rsid w:val="00855C33"/>
    <w:rsid w:val="00860EB7"/>
    <w:rsid w:val="00862BA7"/>
    <w:rsid w:val="00867D4D"/>
    <w:rsid w:val="0087051D"/>
    <w:rsid w:val="008707BB"/>
    <w:rsid w:val="00871752"/>
    <w:rsid w:val="008756B5"/>
    <w:rsid w:val="00881667"/>
    <w:rsid w:val="00887261"/>
    <w:rsid w:val="008A5C50"/>
    <w:rsid w:val="008A680A"/>
    <w:rsid w:val="008B08BE"/>
    <w:rsid w:val="008B4775"/>
    <w:rsid w:val="008C219E"/>
    <w:rsid w:val="008C747B"/>
    <w:rsid w:val="008E71E9"/>
    <w:rsid w:val="008E78DE"/>
    <w:rsid w:val="008F1153"/>
    <w:rsid w:val="008F12CF"/>
    <w:rsid w:val="008F2124"/>
    <w:rsid w:val="00914E4A"/>
    <w:rsid w:val="00916D86"/>
    <w:rsid w:val="00920A5C"/>
    <w:rsid w:val="00925C5B"/>
    <w:rsid w:val="00941296"/>
    <w:rsid w:val="009502EA"/>
    <w:rsid w:val="009514C8"/>
    <w:rsid w:val="00960B67"/>
    <w:rsid w:val="00966482"/>
    <w:rsid w:val="00970CAE"/>
    <w:rsid w:val="00970F81"/>
    <w:rsid w:val="009733EC"/>
    <w:rsid w:val="009734A5"/>
    <w:rsid w:val="009802FF"/>
    <w:rsid w:val="00984E71"/>
    <w:rsid w:val="00986CEC"/>
    <w:rsid w:val="009A10BF"/>
    <w:rsid w:val="009A1D08"/>
    <w:rsid w:val="009A448F"/>
    <w:rsid w:val="009A6B01"/>
    <w:rsid w:val="009A7661"/>
    <w:rsid w:val="009C4EEF"/>
    <w:rsid w:val="009C5ADA"/>
    <w:rsid w:val="009D2366"/>
    <w:rsid w:val="009D4CB6"/>
    <w:rsid w:val="009D52AB"/>
    <w:rsid w:val="009E339D"/>
    <w:rsid w:val="009E7570"/>
    <w:rsid w:val="009F3B1D"/>
    <w:rsid w:val="00A03C96"/>
    <w:rsid w:val="00A06230"/>
    <w:rsid w:val="00A12A78"/>
    <w:rsid w:val="00A17CE7"/>
    <w:rsid w:val="00A2370D"/>
    <w:rsid w:val="00A258EF"/>
    <w:rsid w:val="00A34FC3"/>
    <w:rsid w:val="00A4602C"/>
    <w:rsid w:val="00A46300"/>
    <w:rsid w:val="00A578C4"/>
    <w:rsid w:val="00A646FE"/>
    <w:rsid w:val="00A76465"/>
    <w:rsid w:val="00A86FF7"/>
    <w:rsid w:val="00A91036"/>
    <w:rsid w:val="00A96CA2"/>
    <w:rsid w:val="00AB4F17"/>
    <w:rsid w:val="00AB6202"/>
    <w:rsid w:val="00AC51CF"/>
    <w:rsid w:val="00AD4610"/>
    <w:rsid w:val="00B00FD5"/>
    <w:rsid w:val="00B029FE"/>
    <w:rsid w:val="00B1158E"/>
    <w:rsid w:val="00B302AD"/>
    <w:rsid w:val="00B30690"/>
    <w:rsid w:val="00B3627D"/>
    <w:rsid w:val="00B377F1"/>
    <w:rsid w:val="00B46B06"/>
    <w:rsid w:val="00B51DAD"/>
    <w:rsid w:val="00B52578"/>
    <w:rsid w:val="00B6523B"/>
    <w:rsid w:val="00B82C50"/>
    <w:rsid w:val="00B8533A"/>
    <w:rsid w:val="00B93374"/>
    <w:rsid w:val="00BB3B22"/>
    <w:rsid w:val="00BB501B"/>
    <w:rsid w:val="00BC17BB"/>
    <w:rsid w:val="00BC1DB6"/>
    <w:rsid w:val="00BC5407"/>
    <w:rsid w:val="00BC7E3F"/>
    <w:rsid w:val="00BD0D7B"/>
    <w:rsid w:val="00BE0DEA"/>
    <w:rsid w:val="00C104BE"/>
    <w:rsid w:val="00C11EB8"/>
    <w:rsid w:val="00C1784D"/>
    <w:rsid w:val="00C20260"/>
    <w:rsid w:val="00C2460E"/>
    <w:rsid w:val="00C25DF9"/>
    <w:rsid w:val="00C30401"/>
    <w:rsid w:val="00C35266"/>
    <w:rsid w:val="00C36CC5"/>
    <w:rsid w:val="00C37BF4"/>
    <w:rsid w:val="00C44654"/>
    <w:rsid w:val="00C56CDA"/>
    <w:rsid w:val="00C62B09"/>
    <w:rsid w:val="00C66154"/>
    <w:rsid w:val="00C7093D"/>
    <w:rsid w:val="00C90747"/>
    <w:rsid w:val="00C92012"/>
    <w:rsid w:val="00C927A9"/>
    <w:rsid w:val="00C940F8"/>
    <w:rsid w:val="00C97E73"/>
    <w:rsid w:val="00CA45D0"/>
    <w:rsid w:val="00CA47D9"/>
    <w:rsid w:val="00CA66E4"/>
    <w:rsid w:val="00CB2463"/>
    <w:rsid w:val="00CB452D"/>
    <w:rsid w:val="00CC2BB2"/>
    <w:rsid w:val="00CD6284"/>
    <w:rsid w:val="00CF4C47"/>
    <w:rsid w:val="00D0107C"/>
    <w:rsid w:val="00D02108"/>
    <w:rsid w:val="00D07C3A"/>
    <w:rsid w:val="00D10744"/>
    <w:rsid w:val="00D11302"/>
    <w:rsid w:val="00D12163"/>
    <w:rsid w:val="00D12CCD"/>
    <w:rsid w:val="00D167C9"/>
    <w:rsid w:val="00D21EBE"/>
    <w:rsid w:val="00D271B9"/>
    <w:rsid w:val="00D36643"/>
    <w:rsid w:val="00D4395B"/>
    <w:rsid w:val="00D63D7F"/>
    <w:rsid w:val="00D7184B"/>
    <w:rsid w:val="00D7223B"/>
    <w:rsid w:val="00D76119"/>
    <w:rsid w:val="00D93C69"/>
    <w:rsid w:val="00D9487F"/>
    <w:rsid w:val="00D95152"/>
    <w:rsid w:val="00DF0D03"/>
    <w:rsid w:val="00DF354E"/>
    <w:rsid w:val="00E027EC"/>
    <w:rsid w:val="00E04E2A"/>
    <w:rsid w:val="00E11C7E"/>
    <w:rsid w:val="00E177BF"/>
    <w:rsid w:val="00E30322"/>
    <w:rsid w:val="00E3430B"/>
    <w:rsid w:val="00E36EAF"/>
    <w:rsid w:val="00E427F5"/>
    <w:rsid w:val="00E447F8"/>
    <w:rsid w:val="00E4657E"/>
    <w:rsid w:val="00E5097C"/>
    <w:rsid w:val="00E54265"/>
    <w:rsid w:val="00E54BFF"/>
    <w:rsid w:val="00E62C91"/>
    <w:rsid w:val="00E64107"/>
    <w:rsid w:val="00E64CA4"/>
    <w:rsid w:val="00E70678"/>
    <w:rsid w:val="00E74996"/>
    <w:rsid w:val="00E8246F"/>
    <w:rsid w:val="00E83DD8"/>
    <w:rsid w:val="00E9250A"/>
    <w:rsid w:val="00E931CF"/>
    <w:rsid w:val="00E9640B"/>
    <w:rsid w:val="00EA4D30"/>
    <w:rsid w:val="00EA7CE8"/>
    <w:rsid w:val="00EB0550"/>
    <w:rsid w:val="00EB14C1"/>
    <w:rsid w:val="00EC61AD"/>
    <w:rsid w:val="00ED36DE"/>
    <w:rsid w:val="00EF4017"/>
    <w:rsid w:val="00EF4BF3"/>
    <w:rsid w:val="00EF737F"/>
    <w:rsid w:val="00F002D7"/>
    <w:rsid w:val="00F02570"/>
    <w:rsid w:val="00F03B6C"/>
    <w:rsid w:val="00F07FA8"/>
    <w:rsid w:val="00F139C7"/>
    <w:rsid w:val="00F16DB7"/>
    <w:rsid w:val="00F16E0A"/>
    <w:rsid w:val="00F1730E"/>
    <w:rsid w:val="00F25E52"/>
    <w:rsid w:val="00F350A9"/>
    <w:rsid w:val="00F41F57"/>
    <w:rsid w:val="00F50E71"/>
    <w:rsid w:val="00F54A30"/>
    <w:rsid w:val="00F564FA"/>
    <w:rsid w:val="00F56771"/>
    <w:rsid w:val="00F6458C"/>
    <w:rsid w:val="00F6615C"/>
    <w:rsid w:val="00F722D8"/>
    <w:rsid w:val="00F8481A"/>
    <w:rsid w:val="00F967C2"/>
    <w:rsid w:val="00FA2A53"/>
    <w:rsid w:val="00FA6672"/>
    <w:rsid w:val="00FC0CD5"/>
    <w:rsid w:val="00FC3875"/>
    <w:rsid w:val="00FC4C13"/>
    <w:rsid w:val="00FD06A2"/>
    <w:rsid w:val="00FD43F2"/>
    <w:rsid w:val="00FE50B5"/>
    <w:rsid w:val="00FE66A3"/>
    <w:rsid w:val="00FF161B"/>
    <w:rsid w:val="01FCA487"/>
    <w:rsid w:val="0243BC81"/>
    <w:rsid w:val="03C25FB2"/>
    <w:rsid w:val="04509390"/>
    <w:rsid w:val="0466EA0F"/>
    <w:rsid w:val="0645C3B9"/>
    <w:rsid w:val="0B36A44C"/>
    <w:rsid w:val="0C25BE62"/>
    <w:rsid w:val="12B08F6E"/>
    <w:rsid w:val="12F7A34E"/>
    <w:rsid w:val="13CA6689"/>
    <w:rsid w:val="15F22817"/>
    <w:rsid w:val="1604F421"/>
    <w:rsid w:val="1606B562"/>
    <w:rsid w:val="16801984"/>
    <w:rsid w:val="174AC23E"/>
    <w:rsid w:val="1785D223"/>
    <w:rsid w:val="183D08E2"/>
    <w:rsid w:val="18A0EC35"/>
    <w:rsid w:val="18C4A6FE"/>
    <w:rsid w:val="1900AF7C"/>
    <w:rsid w:val="1AB940B6"/>
    <w:rsid w:val="1B1A49F9"/>
    <w:rsid w:val="1E9DD216"/>
    <w:rsid w:val="1F2D692D"/>
    <w:rsid w:val="1F7FDAA0"/>
    <w:rsid w:val="1FD08565"/>
    <w:rsid w:val="1FE63338"/>
    <w:rsid w:val="20FE6EAF"/>
    <w:rsid w:val="213CA8DB"/>
    <w:rsid w:val="2166754F"/>
    <w:rsid w:val="231B8438"/>
    <w:rsid w:val="23DBAFC6"/>
    <w:rsid w:val="246D2588"/>
    <w:rsid w:val="24AEF44E"/>
    <w:rsid w:val="265D6F91"/>
    <w:rsid w:val="284439AD"/>
    <w:rsid w:val="2950E0EA"/>
    <w:rsid w:val="2964CF79"/>
    <w:rsid w:val="2BE62A33"/>
    <w:rsid w:val="2CFE65AA"/>
    <w:rsid w:val="2D23415E"/>
    <w:rsid w:val="2F4A30FF"/>
    <w:rsid w:val="2F769497"/>
    <w:rsid w:val="2FDBA6C1"/>
    <w:rsid w:val="312407E3"/>
    <w:rsid w:val="31A0E5D5"/>
    <w:rsid w:val="3239F570"/>
    <w:rsid w:val="3B2824CE"/>
    <w:rsid w:val="3C620BC3"/>
    <w:rsid w:val="407D1356"/>
    <w:rsid w:val="40AFC2D2"/>
    <w:rsid w:val="41760457"/>
    <w:rsid w:val="417819ED"/>
    <w:rsid w:val="428016AC"/>
    <w:rsid w:val="42E8B024"/>
    <w:rsid w:val="4338493F"/>
    <w:rsid w:val="44083F8E"/>
    <w:rsid w:val="44266A25"/>
    <w:rsid w:val="45162955"/>
    <w:rsid w:val="478803C2"/>
    <w:rsid w:val="47BF3B8F"/>
    <w:rsid w:val="49B1483F"/>
    <w:rsid w:val="4B453947"/>
    <w:rsid w:val="4BF9AF0C"/>
    <w:rsid w:val="4CCCF394"/>
    <w:rsid w:val="4D30E9F2"/>
    <w:rsid w:val="4EA6CA78"/>
    <w:rsid w:val="4F38403A"/>
    <w:rsid w:val="4FC5305D"/>
    <w:rsid w:val="508B1EE5"/>
    <w:rsid w:val="50E7BBEE"/>
    <w:rsid w:val="5198DCD3"/>
    <w:rsid w:val="54761DEA"/>
    <w:rsid w:val="558E5961"/>
    <w:rsid w:val="56198B90"/>
    <w:rsid w:val="57683045"/>
    <w:rsid w:val="57D89F3D"/>
    <w:rsid w:val="57F9A607"/>
    <w:rsid w:val="58891D7A"/>
    <w:rsid w:val="59420729"/>
    <w:rsid w:val="59B145C9"/>
    <w:rsid w:val="5AEDBBED"/>
    <w:rsid w:val="5DDEFC38"/>
    <w:rsid w:val="5E0AC83F"/>
    <w:rsid w:val="5E3DB98D"/>
    <w:rsid w:val="60277921"/>
    <w:rsid w:val="60299612"/>
    <w:rsid w:val="613CDBEE"/>
    <w:rsid w:val="62B9D0FE"/>
    <w:rsid w:val="66B7FDFB"/>
    <w:rsid w:val="68A604F0"/>
    <w:rsid w:val="6A81A4C7"/>
    <w:rsid w:val="6AE9FD4D"/>
    <w:rsid w:val="6B115196"/>
    <w:rsid w:val="6D11E262"/>
    <w:rsid w:val="6E0363F1"/>
    <w:rsid w:val="6FAD5E32"/>
    <w:rsid w:val="709FD7AE"/>
    <w:rsid w:val="73D2B763"/>
    <w:rsid w:val="74BB5170"/>
    <w:rsid w:val="74EAF2DA"/>
    <w:rsid w:val="7740693C"/>
    <w:rsid w:val="77A65B1A"/>
    <w:rsid w:val="77C833F1"/>
    <w:rsid w:val="77CF245D"/>
    <w:rsid w:val="78E06F68"/>
    <w:rsid w:val="79FB234D"/>
    <w:rsid w:val="7A456AA1"/>
    <w:rsid w:val="7B4BBC0E"/>
    <w:rsid w:val="7B508F89"/>
    <w:rsid w:val="7E3DCE6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7507370"/>
  <w15:chartTrackingRefBased/>
  <w15:docId w15:val="{764FB080-EFD4-4BD8-8080-92886F9EA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564FA"/>
    <w:rPr>
      <w:sz w:val="24"/>
      <w:szCs w:val="24"/>
      <w:lang w:val="es-CO" w:eastAsia="es-CO"/>
    </w:rPr>
  </w:style>
  <w:style w:type="paragraph" w:styleId="Ttulo1">
    <w:name w:val="heading 1"/>
    <w:basedOn w:val="Normal"/>
    <w:next w:val="Normal"/>
    <w:qFormat/>
    <w:rsid w:val="00F139C7"/>
    <w:pPr>
      <w:keepNext/>
      <w:autoSpaceDE w:val="0"/>
      <w:autoSpaceDN w:val="0"/>
      <w:jc w:val="both"/>
      <w:outlineLvl w:val="0"/>
    </w:pPr>
    <w:rPr>
      <w:rFonts w:ascii="Arial" w:hAnsi="Arial" w:cs="Arial"/>
      <w:b/>
      <w:bCs/>
      <w:spacing w:val="-3"/>
      <w:sz w:val="18"/>
      <w:szCs w:val="1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C30401"/>
    <w:pPr>
      <w:tabs>
        <w:tab w:val="center" w:pos="4419"/>
        <w:tab w:val="right" w:pos="8838"/>
      </w:tabs>
    </w:pPr>
  </w:style>
  <w:style w:type="paragraph" w:styleId="Piedepgina">
    <w:name w:val="footer"/>
    <w:basedOn w:val="Normal"/>
    <w:link w:val="PiedepginaCar"/>
    <w:rsid w:val="00C30401"/>
    <w:pPr>
      <w:tabs>
        <w:tab w:val="center" w:pos="4419"/>
        <w:tab w:val="right" w:pos="8838"/>
      </w:tabs>
    </w:pPr>
  </w:style>
  <w:style w:type="character" w:styleId="Refdecomentario">
    <w:name w:val="annotation reference"/>
    <w:semiHidden/>
    <w:rsid w:val="002112BA"/>
    <w:rPr>
      <w:sz w:val="16"/>
      <w:szCs w:val="16"/>
    </w:rPr>
  </w:style>
  <w:style w:type="paragraph" w:styleId="Textocomentario">
    <w:name w:val="annotation text"/>
    <w:basedOn w:val="Normal"/>
    <w:semiHidden/>
    <w:rsid w:val="002112BA"/>
    <w:pPr>
      <w:autoSpaceDE w:val="0"/>
      <w:autoSpaceDN w:val="0"/>
    </w:pPr>
    <w:rPr>
      <w:rFonts w:ascii="Univers Cd (W1)" w:hAnsi="Univers Cd (W1)" w:cs="Univers Cd (W1)"/>
      <w:spacing w:val="-3"/>
      <w:sz w:val="20"/>
      <w:szCs w:val="20"/>
      <w:lang w:val="es-ES_tradnl" w:eastAsia="es-ES"/>
    </w:rPr>
  </w:style>
  <w:style w:type="paragraph" w:styleId="Textodeglobo">
    <w:name w:val="Balloon Text"/>
    <w:basedOn w:val="Normal"/>
    <w:semiHidden/>
    <w:rsid w:val="002112BA"/>
    <w:rPr>
      <w:rFonts w:ascii="Tahoma" w:hAnsi="Tahoma" w:cs="Tahoma"/>
      <w:sz w:val="16"/>
      <w:szCs w:val="16"/>
    </w:rPr>
  </w:style>
  <w:style w:type="table" w:styleId="Tablaconcuadrcula">
    <w:name w:val="Table Grid"/>
    <w:basedOn w:val="Tablanormal"/>
    <w:rsid w:val="00F139C7"/>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semiHidden/>
    <w:rsid w:val="00F139C7"/>
    <w:pPr>
      <w:autoSpaceDE w:val="0"/>
      <w:autoSpaceDN w:val="0"/>
    </w:pPr>
    <w:rPr>
      <w:rFonts w:ascii="Univers Cd (W1)" w:hAnsi="Univers Cd (W1)" w:cs="Univers Cd (W1)"/>
      <w:spacing w:val="-3"/>
      <w:sz w:val="20"/>
      <w:szCs w:val="20"/>
      <w:lang w:val="es-ES_tradnl" w:eastAsia="es-ES"/>
    </w:rPr>
  </w:style>
  <w:style w:type="character" w:styleId="Refdenotaalpie">
    <w:name w:val="footnote reference"/>
    <w:semiHidden/>
    <w:rsid w:val="00F139C7"/>
    <w:rPr>
      <w:vertAlign w:val="superscript"/>
    </w:rPr>
  </w:style>
  <w:style w:type="paragraph" w:styleId="Asuntodelcomentario">
    <w:name w:val="annotation subject"/>
    <w:basedOn w:val="Textocomentario"/>
    <w:next w:val="Textocomentario"/>
    <w:semiHidden/>
    <w:rsid w:val="00E8246F"/>
    <w:pPr>
      <w:autoSpaceDE/>
      <w:autoSpaceDN/>
    </w:pPr>
    <w:rPr>
      <w:rFonts w:ascii="Times New Roman" w:hAnsi="Times New Roman" w:cs="Times New Roman"/>
      <w:b/>
      <w:bCs/>
      <w:spacing w:val="0"/>
      <w:lang w:val="es-CO" w:eastAsia="es-CO"/>
    </w:rPr>
  </w:style>
  <w:style w:type="character" w:customStyle="1" w:styleId="PiedepginaCar">
    <w:name w:val="Pie de página Car"/>
    <w:link w:val="Piedepgina"/>
    <w:uiPriority w:val="99"/>
    <w:rsid w:val="004751F2"/>
    <w:rPr>
      <w:sz w:val="24"/>
      <w:szCs w:val="24"/>
    </w:rPr>
  </w:style>
  <w:style w:type="character" w:styleId="Hipervnculo">
    <w:name w:val="Hyperlink"/>
    <w:rsid w:val="00787688"/>
    <w:rPr>
      <w:color w:val="0563C1"/>
      <w:u w:val="single"/>
    </w:rPr>
  </w:style>
  <w:style w:type="character" w:styleId="Mencinsinresolver">
    <w:name w:val="Unresolved Mention"/>
    <w:uiPriority w:val="99"/>
    <w:semiHidden/>
    <w:unhideWhenUsed/>
    <w:rsid w:val="00EF4BF3"/>
    <w:rPr>
      <w:color w:val="808080"/>
      <w:shd w:val="clear" w:color="auto" w:fill="E6E6E6"/>
    </w:rPr>
  </w:style>
  <w:style w:type="paragraph" w:styleId="Revisin">
    <w:name w:val="Revision"/>
    <w:hidden/>
    <w:uiPriority w:val="99"/>
    <w:semiHidden/>
    <w:rsid w:val="00E54265"/>
    <w:rPr>
      <w:sz w:val="24"/>
      <w:szCs w:val="24"/>
      <w:lang w:val="es-CO" w:eastAsia="es-CO"/>
    </w:rPr>
  </w:style>
  <w:style w:type="character" w:styleId="Hipervnculovisitado">
    <w:name w:val="FollowedHyperlink"/>
    <w:rsid w:val="005B57FD"/>
    <w:rPr>
      <w:color w:val="954F72"/>
      <w:u w:val="single"/>
    </w:rPr>
  </w:style>
  <w:style w:type="paragraph" w:styleId="Textosinformato">
    <w:name w:val="Plain Text"/>
    <w:basedOn w:val="Normal"/>
    <w:link w:val="TextosinformatoCar"/>
    <w:uiPriority w:val="99"/>
    <w:unhideWhenUsed/>
    <w:rsid w:val="00716FE5"/>
    <w:rPr>
      <w:rFonts w:ascii="Calibri" w:eastAsia="Calibri" w:hAnsi="Calibri"/>
      <w:sz w:val="22"/>
      <w:szCs w:val="21"/>
      <w:lang w:eastAsia="en-US"/>
    </w:rPr>
  </w:style>
  <w:style w:type="character" w:customStyle="1" w:styleId="TextosinformatoCar">
    <w:name w:val="Texto sin formato Car"/>
    <w:link w:val="Textosinformato"/>
    <w:uiPriority w:val="99"/>
    <w:rsid w:val="00716FE5"/>
    <w:rPr>
      <w:rFonts w:ascii="Calibri" w:eastAsia="Calibri" w:hAnsi="Calibri"/>
      <w:sz w:val="22"/>
      <w:szCs w:val="21"/>
      <w:lang w:eastAsia="en-US"/>
    </w:rPr>
  </w:style>
  <w:style w:type="character" w:customStyle="1" w:styleId="EncabezadoCar">
    <w:name w:val="Encabezado Car"/>
    <w:basedOn w:val="Fuentedeprrafopredeter"/>
    <w:link w:val="Encabezado"/>
    <w:uiPriority w:val="99"/>
    <w:locked/>
    <w:rsid w:val="00827786"/>
    <w:rPr>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72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perfinanciera.gov.c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079D3F7F71F843963C03BA03E5231F" ma:contentTypeVersion="5" ma:contentTypeDescription="Crear nuevo documento." ma:contentTypeScope="" ma:versionID="5b978fa6e37bcadebb54c5696f8b896a">
  <xsd:schema xmlns:xsd="http://www.w3.org/2001/XMLSchema" xmlns:xs="http://www.w3.org/2001/XMLSchema" xmlns:p="http://schemas.microsoft.com/office/2006/metadata/properties" xmlns:ns2="b2ceadfd-915e-452a-89f7-57f78d473c05" xmlns:ns3="b3bcd0e5-276e-4de8-a0d8-70f6a509c918" targetNamespace="http://schemas.microsoft.com/office/2006/metadata/properties" ma:root="true" ma:fieldsID="8e6dc54ae5dfd79181c16ca21e01b668" ns2:_="" ns3:_="">
    <xsd:import namespace="b2ceadfd-915e-452a-89f7-57f78d473c05"/>
    <xsd:import namespace="b3bcd0e5-276e-4de8-a0d8-70f6a509c9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eadfd-915e-452a-89f7-57f78d473c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bcd0e5-276e-4de8-a0d8-70f6a509c918"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B6A7A-D606-4CEC-ABC6-7EA25DF05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eadfd-915e-452a-89f7-57f78d473c05"/>
    <ds:schemaRef ds:uri="b3bcd0e5-276e-4de8-a0d8-70f6a509c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BF1BD2-7333-4206-A168-E4A5567CC956}">
  <ds:schemaRefs>
    <ds:schemaRef ds:uri="http://schemas.microsoft.com/sharepoint/v3/contenttype/forms"/>
  </ds:schemaRefs>
</ds:datastoreItem>
</file>

<file path=customXml/itemProps3.xml><?xml version="1.0" encoding="utf-8"?>
<ds:datastoreItem xmlns:ds="http://schemas.openxmlformats.org/officeDocument/2006/customXml" ds:itemID="{B9BEF4FB-0646-47CB-B1F4-BB38C973DAE7}">
  <ds:schemaRef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b3bcd0e5-276e-4de8-a0d8-70f6a509c918"/>
    <ds:schemaRef ds:uri="http://schemas.microsoft.com/office/2006/metadata/properties"/>
    <ds:schemaRef ds:uri="http://purl.org/dc/dcmitype/"/>
    <ds:schemaRef ds:uri="http://www.w3.org/XML/1998/namespace"/>
    <ds:schemaRef ds:uri="b2ceadfd-915e-452a-89f7-57f78d473c05"/>
  </ds:schemaRefs>
</ds:datastoreItem>
</file>

<file path=customXml/itemProps4.xml><?xml version="1.0" encoding="utf-8"?>
<ds:datastoreItem xmlns:ds="http://schemas.openxmlformats.org/officeDocument/2006/customXml" ds:itemID="{627D373A-78B2-4F72-9290-1281FDAF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1390</Words>
  <Characters>7683</Characters>
  <Application>Microsoft Office Word</Application>
  <DocSecurity>0</DocSecurity>
  <Lines>64</Lines>
  <Paragraphs>18</Paragraphs>
  <ScaleCrop>false</ScaleCrop>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Página 246</dc:title>
  <dc:subject/>
  <dc:creator>Djromero</dc:creator>
  <cp:keywords/>
  <dc:description/>
  <cp:lastModifiedBy>Santiago Jordan Arroyo</cp:lastModifiedBy>
  <cp:revision>113</cp:revision>
  <cp:lastPrinted>2006-12-22T14:52:00Z</cp:lastPrinted>
  <dcterms:created xsi:type="dcterms:W3CDTF">2021-03-26T18:30:00Z</dcterms:created>
  <dcterms:modified xsi:type="dcterms:W3CDTF">2021-06-16T14:46:00Z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0x0101006F079D3F7F71F843963C03BA03E5231F</vt:lpwstr>
  </property>
</Properties>
</file>